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F997E" w14:textId="77777777" w:rsidR="00FF0754" w:rsidRPr="00293EBC" w:rsidRDefault="00FF0754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</w:p>
    <w:p w14:paraId="60A0666A" w14:textId="77777777" w:rsidR="00FF0754" w:rsidRPr="00440993" w:rsidRDefault="00114CF0" w:rsidP="00E577A7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w:pict w14:anchorId="79B7A16D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1" fillcolor="#0070c0" strokecolor="#4f81bd" strokeweight=".5pt">
            <v:textbox>
              <w:txbxContent>
                <w:p w14:paraId="478F4C09" w14:textId="77777777" w:rsidR="00CD1FDB" w:rsidRPr="00B47259" w:rsidRDefault="00CD1FDB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</w:rPr>
                    <w:t>Конспект фасилитатора</w:t>
                  </w:r>
                </w:p>
              </w:txbxContent>
            </v:textbox>
          </v:shape>
        </w:pict>
      </w:r>
    </w:p>
    <w:p w14:paraId="0485E33A" w14:textId="77777777" w:rsidR="00FF0754" w:rsidRPr="00440993" w:rsidRDefault="00FF0754" w:rsidP="001D747D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498"/>
      </w:tblGrid>
      <w:tr w:rsidR="004C1C98" w:rsidRPr="00440993" w14:paraId="53EE6A56" w14:textId="77777777" w:rsidTr="00B66A8E">
        <w:trPr>
          <w:trHeight w:val="619"/>
        </w:trPr>
        <w:tc>
          <w:tcPr>
            <w:tcW w:w="1143" w:type="pct"/>
          </w:tcPr>
          <w:p w14:paraId="1F6ADF12" w14:textId="77777777" w:rsidR="00FF0754" w:rsidRPr="00440993" w:rsidRDefault="00FC572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Модуль/тема</w:t>
            </w:r>
          </w:p>
          <w:p w14:paraId="61FC7573" w14:textId="77777777" w:rsidR="00FF0754" w:rsidRPr="00440993" w:rsidRDefault="00114CF0" w:rsidP="008561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14B8BD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2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10" o:title="" cropbottom="-1092f"/>
                  <o:lock v:ext="edit" aspectratio="f"/>
                </v:shape>
              </w:pict>
            </w:r>
          </w:p>
          <w:p w14:paraId="2D32BAA9" w14:textId="77777777" w:rsidR="00FF0754" w:rsidRPr="00440993" w:rsidRDefault="00FF0754" w:rsidP="008561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57" w:type="pct"/>
            <w:vAlign w:val="center"/>
          </w:tcPr>
          <w:p w14:paraId="0E2F9EDE" w14:textId="78CF6690" w:rsidR="00FF0754" w:rsidRPr="001D2D3F" w:rsidRDefault="00FF0754" w:rsidP="0030341A">
            <w:pPr>
              <w:spacing w:line="260" w:lineRule="exact"/>
              <w:ind w:right="22"/>
              <w:rPr>
                <w:rFonts w:ascii="Arial" w:hAnsi="Arial" w:cs="Arial"/>
                <w:b/>
                <w:bCs/>
                <w:color w:val="1F497D"/>
              </w:rPr>
            </w:pPr>
            <w:r>
              <w:rPr>
                <w:rFonts w:ascii="Arial" w:hAnsi="Arial"/>
                <w:b/>
                <w:color w:val="4F81BD"/>
              </w:rPr>
              <w:t>Модуль 2</w:t>
            </w:r>
            <w:r w:rsidR="00A4634B">
              <w:rPr>
                <w:rFonts w:ascii="Arial" w:hAnsi="Arial"/>
                <w:b/>
                <w:color w:val="4F81BD"/>
              </w:rPr>
              <w:t>:</w:t>
            </w:r>
            <w:r>
              <w:rPr>
                <w:rFonts w:ascii="Arial" w:hAnsi="Arial"/>
                <w:b/>
                <w:color w:val="4F81BD"/>
              </w:rPr>
              <w:t xml:space="preserve"> Краткое введение</w:t>
            </w:r>
            <w:r w:rsidR="00A4634B">
              <w:rPr>
                <w:rFonts w:ascii="Arial" w:hAnsi="Arial"/>
                <w:b/>
                <w:color w:val="4F81BD"/>
              </w:rPr>
              <w:t xml:space="preserve"> в Конвенцию о правах инвалидов. И</w:t>
            </w:r>
            <w:r>
              <w:rPr>
                <w:rFonts w:ascii="Arial" w:hAnsi="Arial"/>
                <w:b/>
                <w:color w:val="4F81BD"/>
              </w:rPr>
              <w:t xml:space="preserve">стория, основные </w:t>
            </w:r>
            <w:r w:rsidR="0030341A">
              <w:rPr>
                <w:rFonts w:ascii="Arial" w:hAnsi="Arial"/>
                <w:b/>
                <w:color w:val="4F81BD"/>
              </w:rPr>
              <w:t>положения</w:t>
            </w:r>
            <w:r>
              <w:rPr>
                <w:rFonts w:ascii="Arial" w:hAnsi="Arial"/>
                <w:b/>
                <w:color w:val="4F81BD"/>
              </w:rPr>
              <w:t xml:space="preserve"> и структура</w:t>
            </w:r>
          </w:p>
        </w:tc>
      </w:tr>
      <w:tr w:rsidR="004C1C98" w:rsidRPr="00440993" w14:paraId="4F6A928C" w14:textId="77777777" w:rsidTr="00B66A8E">
        <w:trPr>
          <w:trHeight w:val="1300"/>
        </w:trPr>
        <w:tc>
          <w:tcPr>
            <w:tcW w:w="1143" w:type="pct"/>
          </w:tcPr>
          <w:p w14:paraId="7C724E37" w14:textId="77777777" w:rsidR="00FF0754" w:rsidRPr="00440993" w:rsidRDefault="00FC572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Порядок проведения занятия</w:t>
            </w:r>
          </w:p>
          <w:p w14:paraId="482F802D" w14:textId="77777777" w:rsidR="00FF0754" w:rsidRPr="00440993" w:rsidRDefault="00114CF0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 w14:anchorId="0E5418A3">
                <v:shape id="_x0000_i1026" type="#_x0000_t75" style="width:1in;height:53.25pt">
                  <v:imagedata r:id="rId11" o:title=""/>
                </v:shape>
              </w:pict>
            </w:r>
          </w:p>
        </w:tc>
        <w:tc>
          <w:tcPr>
            <w:tcW w:w="3857" w:type="pct"/>
            <w:vAlign w:val="center"/>
          </w:tcPr>
          <w:p w14:paraId="61552346" w14:textId="77777777" w:rsidR="00FF0754" w:rsidRPr="001D2D3F" w:rsidRDefault="00FF0754" w:rsidP="00322428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"Ледокол" </w:t>
            </w:r>
          </w:p>
          <w:p w14:paraId="1A3727F9" w14:textId="77777777" w:rsidR="00FF0754" w:rsidRPr="001D2D3F" w:rsidRDefault="00FF0754" w:rsidP="00322428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Презентация </w:t>
            </w:r>
          </w:p>
          <w:p w14:paraId="51053261" w14:textId="77777777" w:rsidR="00FF0754" w:rsidRPr="001D2D3F" w:rsidRDefault="00FF0754" w:rsidP="00322428">
            <w:pPr>
              <w:pStyle w:val="ListParagraph"/>
              <w:numPr>
                <w:ilvl w:val="0"/>
                <w:numId w:val="35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Вопросы и ответы</w:t>
            </w:r>
          </w:p>
        </w:tc>
      </w:tr>
      <w:tr w:rsidR="004C1C98" w:rsidRPr="00440993" w14:paraId="3828BC9D" w14:textId="77777777" w:rsidTr="00B66A8E">
        <w:trPr>
          <w:trHeight w:val="367"/>
        </w:trPr>
        <w:tc>
          <w:tcPr>
            <w:tcW w:w="1143" w:type="pct"/>
          </w:tcPr>
          <w:p w14:paraId="4684E07F" w14:textId="77777777" w:rsidR="00FF0754" w:rsidRPr="00440993" w:rsidRDefault="00FC5724" w:rsidP="00BC3727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Общая продолжительность</w:t>
            </w:r>
          </w:p>
          <w:p w14:paraId="72A54798" w14:textId="77777777" w:rsidR="00FF0754" w:rsidRPr="00440993" w:rsidRDefault="00114CF0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 w14:anchorId="4B41ED4C">
                <v:shape id="_x0000_i1027" type="#_x0000_t75" style="width:45pt;height:27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2" o:title="" cropbottom="-546f" cropright="-73f"/>
                  <o:lock v:ext="edit" aspectratio="f"/>
                </v:shape>
              </w:pict>
            </w:r>
          </w:p>
          <w:p w14:paraId="49B87BCB" w14:textId="77777777" w:rsidR="00FF0754" w:rsidRPr="00440993" w:rsidRDefault="00FF0754" w:rsidP="00BC37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57" w:type="pct"/>
            <w:vAlign w:val="center"/>
          </w:tcPr>
          <w:p w14:paraId="4571F20A" w14:textId="77777777" w:rsidR="00FF0754" w:rsidRPr="001D2D3F" w:rsidRDefault="000D10DA" w:rsidP="0032242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2 часа 30 минут: </w:t>
            </w:r>
          </w:p>
          <w:p w14:paraId="3F5F3490" w14:textId="78630BD8" w:rsidR="00FF0754" w:rsidRPr="001D2D3F" w:rsidRDefault="0021604B" w:rsidP="00982442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30 минут:</w:t>
            </w:r>
            <w:r w:rsidR="0030341A">
              <w:rPr>
                <w:rFonts w:ascii="Arial" w:hAnsi="Arial"/>
              </w:rPr>
              <w:t xml:space="preserve"> "Л</w:t>
            </w:r>
            <w:r w:rsidR="008C15BB">
              <w:rPr>
                <w:rFonts w:ascii="Arial" w:hAnsi="Arial"/>
              </w:rPr>
              <w:t>едокол"</w:t>
            </w:r>
          </w:p>
          <w:p w14:paraId="4270445D" w14:textId="66B9E814" w:rsidR="00FF0754" w:rsidRPr="001D2D3F" w:rsidRDefault="00621A6C" w:rsidP="00982442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1 час:</w:t>
            </w:r>
            <w:r w:rsidR="00FF0754">
              <w:rPr>
                <w:rFonts w:ascii="Arial" w:hAnsi="Arial"/>
              </w:rPr>
              <w:t xml:space="preserve"> презентация и обсуждение</w:t>
            </w:r>
          </w:p>
          <w:p w14:paraId="67FB8BA2" w14:textId="4AC0950C" w:rsidR="004667F6" w:rsidRPr="001D2D3F" w:rsidRDefault="00621A6C" w:rsidP="00982442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1 час:</w:t>
            </w:r>
            <w:r w:rsidR="004667F6">
              <w:rPr>
                <w:rFonts w:ascii="Arial" w:hAnsi="Arial"/>
              </w:rPr>
              <w:t xml:space="preserve"> групповое задание</w:t>
            </w:r>
          </w:p>
        </w:tc>
      </w:tr>
      <w:tr w:rsidR="004C1C98" w:rsidRPr="00440993" w14:paraId="55BCA9C1" w14:textId="77777777" w:rsidTr="00B66A8E">
        <w:tc>
          <w:tcPr>
            <w:tcW w:w="1143" w:type="pct"/>
          </w:tcPr>
          <w:p w14:paraId="0DD8A90E" w14:textId="064231EE" w:rsidR="00FF0754" w:rsidRPr="00440993" w:rsidRDefault="00A4634B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Учебные</w:t>
            </w:r>
            <w:r w:rsidR="00FC5724">
              <w:rPr>
                <w:rFonts w:ascii="Arial" w:hAnsi="Arial"/>
              </w:rPr>
              <w:t xml:space="preserve"> материал</w:t>
            </w:r>
            <w:r>
              <w:rPr>
                <w:rFonts w:ascii="Arial" w:hAnsi="Arial"/>
              </w:rPr>
              <w:t>ы</w:t>
            </w:r>
            <w:r w:rsidR="00FC5724">
              <w:rPr>
                <w:rFonts w:ascii="Arial" w:hAnsi="Arial"/>
              </w:rPr>
              <w:t xml:space="preserve"> </w:t>
            </w:r>
          </w:p>
          <w:p w14:paraId="4BDA45A4" w14:textId="77777777" w:rsidR="00FF0754" w:rsidRPr="00440993" w:rsidRDefault="00114CF0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3B394C69">
                <v:shape id="_x0000_i1028" type="#_x0000_t75" style="width:47.25pt;height:27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3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</w:rPr>
              <w:pict w14:anchorId="20351CC8">
                <v:shape id="_x0000_i1029" type="#_x0000_t75" style="width:31.5pt;height:21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4" o:title="" cropbottom="-551f" cropright="-369f"/>
                  <o:lock v:ext="edit" aspectratio="f"/>
                </v:shape>
              </w:pict>
            </w:r>
          </w:p>
        </w:tc>
        <w:tc>
          <w:tcPr>
            <w:tcW w:w="3857" w:type="pct"/>
            <w:vAlign w:val="center"/>
          </w:tcPr>
          <w:p w14:paraId="0FAE9054" w14:textId="77777777" w:rsidR="00722703" w:rsidRPr="00722703" w:rsidRDefault="00A96F4A" w:rsidP="00722703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>
              <w:rPr>
                <w:rFonts w:ascii="Arial" w:hAnsi="Arial"/>
              </w:rPr>
              <w:t>Компьютерная слайд-презентация</w:t>
            </w:r>
          </w:p>
          <w:p w14:paraId="36E3A1A3" w14:textId="2476CCAC" w:rsidR="00FF0754" w:rsidRPr="001D2D3F" w:rsidRDefault="00FF0754" w:rsidP="006E5F25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</w:rPr>
            </w:pPr>
            <w:r>
              <w:rPr>
                <w:rFonts w:ascii="Arial" w:hAnsi="Arial"/>
              </w:rPr>
              <w:t>Инст</w:t>
            </w:r>
            <w:r w:rsidR="00293EBC">
              <w:rPr>
                <w:rFonts w:ascii="Arial" w:hAnsi="Arial"/>
              </w:rPr>
              <w:t xml:space="preserve">рукции </w:t>
            </w:r>
            <w:r w:rsidR="006E5F25">
              <w:rPr>
                <w:rFonts w:ascii="Arial" w:hAnsi="Arial"/>
              </w:rPr>
              <w:t>к групповому заданию</w:t>
            </w:r>
            <w:r w:rsidR="00293EBC">
              <w:rPr>
                <w:rFonts w:ascii="Arial" w:hAnsi="Arial"/>
              </w:rPr>
              <w:t xml:space="preserve">: </w:t>
            </w:r>
            <w:r w:rsidR="00293EBC" w:rsidRPr="00C77AD1">
              <w:rPr>
                <w:rFonts w:ascii="Arial" w:hAnsi="Arial"/>
                <w:rPrChange w:id="0" w:author="Janina Arsenjeva" w:date="2015-09-29T16:38:00Z">
                  <w:rPr>
                    <w:rFonts w:ascii="Arial" w:hAnsi="Arial"/>
                    <w:lang w:val="en-US"/>
                  </w:rPr>
                </w:rPrChange>
              </w:rPr>
              <w:t>”</w:t>
            </w:r>
            <w:r w:rsidR="00293EBC">
              <w:rPr>
                <w:rFonts w:ascii="Arial" w:hAnsi="Arial"/>
              </w:rPr>
              <w:t>Д</w:t>
            </w:r>
            <w:r>
              <w:rPr>
                <w:rFonts w:ascii="Arial" w:hAnsi="Arial"/>
              </w:rPr>
              <w:t>искриминация в школе</w:t>
            </w:r>
            <w:r w:rsidR="00293EBC" w:rsidRPr="00C77AD1">
              <w:rPr>
                <w:rFonts w:ascii="Arial" w:hAnsi="Arial"/>
                <w:rPrChange w:id="1" w:author="Janina Arsenjeva" w:date="2015-09-29T16:38:00Z">
                  <w:rPr>
                    <w:rFonts w:ascii="Arial" w:hAnsi="Arial"/>
                    <w:lang w:val="en-US"/>
                  </w:rPr>
                </w:rPrChange>
              </w:rPr>
              <w:t>”</w:t>
            </w:r>
          </w:p>
        </w:tc>
      </w:tr>
      <w:tr w:rsidR="004C1C98" w:rsidRPr="00440993" w14:paraId="7D6E7C8B" w14:textId="77777777" w:rsidTr="00B66A8E">
        <w:tc>
          <w:tcPr>
            <w:tcW w:w="1143" w:type="pct"/>
          </w:tcPr>
          <w:p w14:paraId="41C92C27" w14:textId="77777777" w:rsidR="00FF0754" w:rsidRPr="00440993" w:rsidRDefault="00FC5724" w:rsidP="00BC3727">
            <w:pPr>
              <w:spacing w:line="260" w:lineRule="exact"/>
              <w:ind w:right="22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Справочные материалы для фасилитатора</w:t>
            </w:r>
          </w:p>
          <w:p w14:paraId="5DAFA23E" w14:textId="77777777" w:rsidR="00FF0754" w:rsidRPr="00440993" w:rsidRDefault="00114CF0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 w14:anchorId="309DE6D2">
                <v:shape id="_x0000_i1030" type="#_x0000_t75" style="width:71.25pt;height:4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5" o:title="" cropbottom="-144f" cropleft="-2275f"/>
                  <o:lock v:ext="edit" aspectratio="f"/>
                </v:shape>
              </w:pict>
            </w:r>
          </w:p>
          <w:p w14:paraId="35F008B4" w14:textId="77777777" w:rsidR="00FF0754" w:rsidRPr="00440993" w:rsidRDefault="00FF0754" w:rsidP="00BC372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857" w:type="pct"/>
            <w:vAlign w:val="center"/>
          </w:tcPr>
          <w:p w14:paraId="548AB59C" w14:textId="29B2FF19" w:rsidR="00FF0754" w:rsidRPr="001D2D3F" w:rsidRDefault="00FF0754" w:rsidP="00322428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Источники, ссылки и веб-сайты - см. последний слайд </w:t>
            </w:r>
            <w:r w:rsidR="0030341A">
              <w:rPr>
                <w:rFonts w:ascii="Arial" w:hAnsi="Arial"/>
              </w:rPr>
              <w:t xml:space="preserve">презентации </w:t>
            </w:r>
            <w:r>
              <w:rPr>
                <w:rFonts w:ascii="Arial" w:hAnsi="Arial"/>
              </w:rPr>
              <w:t>данного модуля.</w:t>
            </w:r>
          </w:p>
          <w:p w14:paraId="686601CD" w14:textId="32CF84CA" w:rsidR="00A94E05" w:rsidRPr="00C77AD1" w:rsidRDefault="00A94E05" w:rsidP="00A94E05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  <w:rPrChange w:id="2" w:author="Janina Arsenjeva" w:date="2015-09-29T16:38:00Z">
                  <w:rPr>
                    <w:rFonts w:ascii="Arial" w:hAnsi="Arial" w:cs="Arial"/>
                    <w:bCs/>
                  </w:rPr>
                </w:rPrChange>
              </w:rPr>
            </w:pPr>
            <w:r w:rsidRPr="00C77AD1">
              <w:rPr>
                <w:rFonts w:ascii="Arial" w:hAnsi="Arial"/>
                <w:i/>
                <w:lang w:val="en-GB"/>
                <w:rPrChange w:id="3" w:author="Janina Arsenjeva" w:date="2015-09-29T16:38:00Z">
                  <w:rPr>
                    <w:rFonts w:ascii="Arial" w:hAnsi="Arial"/>
                    <w:i/>
                  </w:rPr>
                </w:rPrChange>
              </w:rPr>
              <w:t>Human Rights Training: A Manual on Human Rights Training Methodology</w:t>
            </w:r>
            <w:r w:rsidR="00A33E94" w:rsidRPr="00C77AD1">
              <w:rPr>
                <w:rFonts w:ascii="Arial" w:hAnsi="Arial"/>
                <w:lang w:val="en-GB"/>
                <w:rPrChange w:id="4" w:author="Janina Arsenjeva" w:date="2015-09-29T16:38:00Z">
                  <w:rPr>
                    <w:rFonts w:ascii="Arial" w:hAnsi="Arial"/>
                  </w:rPr>
                </w:rPrChange>
              </w:rPr>
              <w:t xml:space="preserve">, </w:t>
            </w:r>
            <w:r w:rsidR="000C73E5" w:rsidRPr="00C77AD1">
              <w:rPr>
                <w:rFonts w:ascii="Arial" w:hAnsi="Arial"/>
                <w:lang w:val="en-GB"/>
                <w:rPrChange w:id="5" w:author="Janina Arsenjeva" w:date="2015-09-29T16:38:00Z">
                  <w:rPr>
                    <w:rFonts w:ascii="Arial" w:hAnsi="Arial"/>
                  </w:rPr>
                </w:rPrChange>
              </w:rPr>
              <w:t>Professional Training Series No.</w:t>
            </w:r>
            <w:r w:rsidRPr="00C77AD1">
              <w:rPr>
                <w:rFonts w:ascii="Arial" w:hAnsi="Arial"/>
                <w:lang w:val="en-GB"/>
                <w:rPrChange w:id="6" w:author="Janina Arsenjeva" w:date="2015-09-29T16:38:00Z">
                  <w:rPr>
                    <w:rFonts w:ascii="Arial" w:hAnsi="Arial"/>
                  </w:rPr>
                </w:rPrChange>
              </w:rPr>
              <w:t xml:space="preserve"> 6 </w:t>
            </w:r>
          </w:p>
          <w:p w14:paraId="2C601766" w14:textId="3AB950FF" w:rsidR="00FF0754" w:rsidRPr="001D2D3F" w:rsidRDefault="001F43FF" w:rsidP="00CD5393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Информация п</w:t>
            </w:r>
            <w:r w:rsidR="00FF0754">
              <w:rPr>
                <w:rFonts w:ascii="Arial" w:hAnsi="Arial"/>
              </w:rPr>
              <w:t xml:space="preserve">о методикам обучения, в том числе по составлению </w:t>
            </w:r>
            <w:r w:rsidR="005667D7">
              <w:rPr>
                <w:rFonts w:ascii="Arial" w:hAnsi="Arial"/>
              </w:rPr>
              <w:t>"л</w:t>
            </w:r>
            <w:r w:rsidR="00FF0754">
              <w:rPr>
                <w:rFonts w:ascii="Arial" w:hAnsi="Arial"/>
              </w:rPr>
              <w:t xml:space="preserve">едоколов", </w:t>
            </w:r>
            <w:r w:rsidR="00282940">
              <w:rPr>
                <w:rFonts w:ascii="Arial" w:hAnsi="Arial"/>
              </w:rPr>
              <w:t xml:space="preserve">- </w:t>
            </w:r>
            <w:r w:rsidR="00FF0754">
              <w:rPr>
                <w:rFonts w:ascii="Arial" w:hAnsi="Arial"/>
              </w:rPr>
              <w:t>см. материалы Секции по вопросам методологии, образования и профессиональной подготовки УВКПЧ.</w:t>
            </w:r>
          </w:p>
        </w:tc>
      </w:tr>
      <w:tr w:rsidR="004C1C98" w:rsidRPr="00440993" w14:paraId="15400394" w14:textId="77777777" w:rsidTr="006311C2">
        <w:tc>
          <w:tcPr>
            <w:tcW w:w="1143" w:type="pct"/>
          </w:tcPr>
          <w:p w14:paraId="12ACCE32" w14:textId="77777777" w:rsidR="00FF0754" w:rsidRPr="00440993" w:rsidRDefault="00FC5724" w:rsidP="00BC37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Раздаточные материалы для участников</w:t>
            </w:r>
          </w:p>
          <w:p w14:paraId="0A6F04A5" w14:textId="77777777" w:rsidR="00FF0754" w:rsidRPr="00440993" w:rsidRDefault="00114CF0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</w:rPr>
              <w:pict w14:anchorId="34ACC8AD">
                <v:shape id="_x0000_i1031" type="#_x0000_t75" style="width:64.5pt;height:39.7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6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3857" w:type="pct"/>
          </w:tcPr>
          <w:p w14:paraId="06646918" w14:textId="630E4278" w:rsidR="003113F2" w:rsidRDefault="006311C2" w:rsidP="00284AA6">
            <w:pPr>
              <w:numPr>
                <w:ilvl w:val="0"/>
                <w:numId w:val="48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Компьютерная слайд-презентация (распечатка по 4 слайда на страницу)</w:t>
            </w:r>
          </w:p>
          <w:p w14:paraId="16EE3F98" w14:textId="77777777" w:rsidR="006311C2" w:rsidRDefault="006311C2" w:rsidP="00284AA6">
            <w:pPr>
              <w:numPr>
                <w:ilvl w:val="0"/>
                <w:numId w:val="48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Конвенция о правах инвалидов</w:t>
            </w:r>
          </w:p>
          <w:p w14:paraId="238DD242" w14:textId="24E55F36" w:rsidR="006311C2" w:rsidRPr="00440993" w:rsidRDefault="0021604B" w:rsidP="00284AA6">
            <w:pPr>
              <w:numPr>
                <w:ilvl w:val="0"/>
                <w:numId w:val="48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УВКПЧ, Часто</w:t>
            </w:r>
            <w:r w:rsidR="00E02926">
              <w:rPr>
                <w:rFonts w:ascii="Arial" w:hAnsi="Arial" w:cs="Arial"/>
              </w:rPr>
              <w:t xml:space="preserve"> задаваемые вопросы по Конвенции</w:t>
            </w:r>
          </w:p>
          <w:p w14:paraId="6E6AE0D3" w14:textId="58869E21" w:rsidR="004C1C98" w:rsidRPr="00621EC8" w:rsidRDefault="004C1C98" w:rsidP="003113F2">
            <w:pPr>
              <w:rPr>
                <w:rFonts w:ascii="Arial" w:hAnsi="Arial" w:cs="Arial"/>
                <w:bCs/>
              </w:rPr>
            </w:pPr>
          </w:p>
        </w:tc>
      </w:tr>
    </w:tbl>
    <w:p w14:paraId="3AC5C697" w14:textId="77777777" w:rsidR="00A536E8" w:rsidRDefault="00A536E8"/>
    <w:p w14:paraId="2BA858CB" w14:textId="12C7F3D0" w:rsidR="00B66A8E" w:rsidRDefault="00B66A8E">
      <w:r>
        <w:br w:type="page"/>
      </w: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498"/>
      </w:tblGrid>
      <w:tr w:rsidR="004C1C98" w:rsidRPr="00C77AD1" w14:paraId="6C29EB27" w14:textId="77777777" w:rsidTr="00B66A8E">
        <w:tc>
          <w:tcPr>
            <w:tcW w:w="1143" w:type="pct"/>
          </w:tcPr>
          <w:p w14:paraId="53D6013B" w14:textId="6295E613" w:rsidR="00FF0754" w:rsidRPr="00440993" w:rsidRDefault="00FC5724" w:rsidP="00BC372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 xml:space="preserve">Материалы для чтения участникам </w:t>
            </w:r>
          </w:p>
          <w:p w14:paraId="53FA24AD" w14:textId="77777777" w:rsidR="00FF0754" w:rsidRPr="00440993" w:rsidRDefault="00C77AD1" w:rsidP="00BC372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pict w14:anchorId="639B6C23">
                <v:shape id="_x0000_i1032" type="#_x0000_t75" style="width:78.75pt;height:57pt">
                  <v:imagedata r:id="rId17" o:title=""/>
                </v:shape>
              </w:pict>
            </w:r>
          </w:p>
        </w:tc>
        <w:tc>
          <w:tcPr>
            <w:tcW w:w="3857" w:type="pct"/>
            <w:vAlign w:val="center"/>
          </w:tcPr>
          <w:p w14:paraId="33D6ACB3" w14:textId="4DAC1FF3" w:rsidR="00E5476A" w:rsidRPr="00E5476A" w:rsidRDefault="00E5476A" w:rsidP="004C1C98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Конвенция о правах инвалидов</w:t>
            </w:r>
          </w:p>
          <w:p w14:paraId="322B1D25" w14:textId="3BE74F36" w:rsidR="00FF0754" w:rsidRPr="001D2D3F" w:rsidRDefault="00A96F4A" w:rsidP="004C1C98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"Доклад Верховного комиссара Организации Объединенных Наций по правам человека о ходе осуществления рекомендаций, содержащихся в исследовании о правах человека инвалидов" (A/HRC/4/75).</w:t>
            </w:r>
          </w:p>
          <w:p w14:paraId="3B09DF98" w14:textId="77777777" w:rsidR="00FF0754" w:rsidRPr="001D2D3F" w:rsidRDefault="00A96F4A" w:rsidP="00B14667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"Тематическое исследование Управления Верховного комиссара Организации Объединенных Наций по правам человека в целях повышения уровня информированности о Конвенции о правах инвалидов" (A/HRC/10/48).</w:t>
            </w:r>
          </w:p>
          <w:p w14:paraId="04D3AB2E" w14:textId="77777777" w:rsidR="00FF0754" w:rsidRPr="001D2D3F" w:rsidRDefault="00FF0754" w:rsidP="00322428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УВКПЧ, Часто задаваемые вопросы по Конвенции о правах инвалидов</w:t>
            </w:r>
          </w:p>
          <w:p w14:paraId="475AB8D6" w14:textId="4E352973" w:rsidR="00FF0754" w:rsidRPr="00C77AD1" w:rsidRDefault="00F43BB3" w:rsidP="00782A6C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16"/>
                <w:szCs w:val="16"/>
                <w:lang w:val="en-GB"/>
                <w:rPrChange w:id="7" w:author="Janina Arsenjeva" w:date="2015-09-29T16:38:00Z">
                  <w:rPr>
                    <w:rFonts w:ascii="Arial" w:hAnsi="Arial" w:cs="Arial"/>
                    <w:bCs/>
                    <w:sz w:val="16"/>
                    <w:szCs w:val="16"/>
                  </w:rPr>
                </w:rPrChange>
              </w:rPr>
            </w:pPr>
            <w:r w:rsidRPr="00C77AD1">
              <w:rPr>
                <w:rFonts w:ascii="Arial" w:hAnsi="Arial"/>
                <w:lang w:val="en-GB"/>
                <w:rPrChange w:id="8" w:author="Janina Arsenjeva" w:date="2015-09-29T16:38:00Z">
                  <w:rPr>
                    <w:rFonts w:ascii="Arial" w:hAnsi="Arial"/>
                  </w:rPr>
                </w:rPrChange>
              </w:rPr>
              <w:t xml:space="preserve">United Nations, </w:t>
            </w:r>
            <w:r w:rsidRPr="00C77AD1">
              <w:rPr>
                <w:rFonts w:ascii="Arial" w:hAnsi="Arial"/>
                <w:i/>
                <w:lang w:val="en-GB"/>
                <w:rPrChange w:id="9" w:author="Janina Arsenjeva" w:date="2015-09-29T16:38:00Z">
                  <w:rPr>
                    <w:rFonts w:ascii="Arial" w:hAnsi="Arial"/>
                    <w:i/>
                  </w:rPr>
                </w:rPrChange>
              </w:rPr>
              <w:t>Monitoring the Convention on the Rights of Persons with Disabilities: Guidance for Human Rights Monitors</w:t>
            </w:r>
            <w:r w:rsidRPr="00C77AD1">
              <w:rPr>
                <w:rFonts w:ascii="Arial" w:hAnsi="Arial"/>
                <w:lang w:val="en-GB"/>
                <w:rPrChange w:id="10" w:author="Janina Arsenjeva" w:date="2015-09-29T16:38:00Z">
                  <w:rPr>
                    <w:rFonts w:ascii="Arial" w:hAnsi="Arial"/>
                  </w:rPr>
                </w:rPrChange>
              </w:rPr>
              <w:t xml:space="preserve">, </w:t>
            </w:r>
            <w:r w:rsidR="00456245" w:rsidRPr="00C77AD1">
              <w:rPr>
                <w:rFonts w:ascii="Arial" w:hAnsi="Arial"/>
                <w:lang w:val="en-GB"/>
                <w:rPrChange w:id="11" w:author="Janina Arsenjeva" w:date="2015-09-29T16:38:00Z">
                  <w:rPr>
                    <w:rFonts w:ascii="Arial" w:hAnsi="Arial"/>
                  </w:rPr>
                </w:rPrChange>
              </w:rPr>
              <w:t>Professional Training Series No.</w:t>
            </w:r>
            <w:r w:rsidRPr="00C77AD1">
              <w:rPr>
                <w:rFonts w:ascii="Arial" w:hAnsi="Arial"/>
                <w:lang w:val="en-GB"/>
                <w:rPrChange w:id="12" w:author="Janina Arsenjeva" w:date="2015-09-29T16:38:00Z">
                  <w:rPr>
                    <w:rFonts w:ascii="Arial" w:hAnsi="Arial"/>
                  </w:rPr>
                </w:rPrChange>
              </w:rPr>
              <w:t xml:space="preserve"> 17 (HR/P/PT/17)</w:t>
            </w:r>
          </w:p>
          <w:p w14:paraId="7E71BB43" w14:textId="77777777" w:rsidR="00FF0754" w:rsidRPr="00C77AD1" w:rsidRDefault="007E16C9" w:rsidP="00B14667">
            <w:pPr>
              <w:numPr>
                <w:ilvl w:val="0"/>
                <w:numId w:val="1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lang w:val="en-GB"/>
                <w:rPrChange w:id="13" w:author="Janina Arsenjeva" w:date="2015-09-29T16:38:00Z">
                  <w:rPr>
                    <w:rFonts w:ascii="Arial" w:hAnsi="Arial" w:cs="Arial"/>
                    <w:bCs/>
                    <w:color w:val="000000"/>
                  </w:rPr>
                </w:rPrChange>
              </w:rPr>
            </w:pPr>
            <w:r w:rsidRPr="00C77AD1">
              <w:rPr>
                <w:rFonts w:ascii="Arial" w:hAnsi="Arial"/>
                <w:i/>
                <w:lang w:val="en-GB"/>
                <w:rPrChange w:id="14" w:author="Janina Arsenjeva" w:date="2015-09-29T16:38:00Z">
                  <w:rPr>
                    <w:rFonts w:ascii="Arial" w:hAnsi="Arial"/>
                    <w:i/>
                  </w:rPr>
                </w:rPrChange>
              </w:rPr>
              <w:t>From Exclusion to Equality: Realizing the Rights of Persons with Disabilities—Handbook for Parliamentarians on the Convention on the Rights of Persons with Disabilities and its Optional Protocol</w:t>
            </w:r>
            <w:r w:rsidRPr="00C77AD1">
              <w:rPr>
                <w:lang w:val="en-GB"/>
                <w:rPrChange w:id="15" w:author="Janina Arsenjeva" w:date="2015-09-29T16:38:00Z">
                  <w:rPr/>
                </w:rPrChange>
              </w:rPr>
              <w:t xml:space="preserve"> </w:t>
            </w:r>
            <w:r w:rsidRPr="00C77AD1">
              <w:rPr>
                <w:rFonts w:ascii="Arial" w:hAnsi="Arial" w:cs="Arial"/>
                <w:lang w:val="en-GB"/>
                <w:rPrChange w:id="16" w:author="Janina Arsenjeva" w:date="2015-09-29T16:38:00Z">
                  <w:rPr>
                    <w:rFonts w:ascii="Arial" w:hAnsi="Arial" w:cs="Arial"/>
                  </w:rPr>
                </w:rPrChange>
              </w:rPr>
              <w:t>(HR/PUB/07/6)</w:t>
            </w:r>
          </w:p>
        </w:tc>
      </w:tr>
    </w:tbl>
    <w:p w14:paraId="1F2F3413" w14:textId="77777777" w:rsidR="00FF0754" w:rsidRPr="00C77AD1" w:rsidRDefault="00FF0754" w:rsidP="001D747D">
      <w:pPr>
        <w:rPr>
          <w:rFonts w:ascii="Arial" w:hAnsi="Arial" w:cs="Arial"/>
          <w:b/>
          <w:bCs/>
          <w:color w:val="1F497D"/>
          <w:u w:val="single"/>
          <w:lang w:val="en-GB"/>
          <w:rPrChange w:id="17" w:author="Janina Arsenjeva" w:date="2015-09-29T16:38:00Z">
            <w:rPr>
              <w:rFonts w:ascii="Arial" w:hAnsi="Arial" w:cs="Arial"/>
              <w:b/>
              <w:bCs/>
              <w:color w:val="1F497D"/>
              <w:u w:val="single"/>
            </w:rPr>
          </w:rPrChange>
        </w:rPr>
      </w:pPr>
    </w:p>
    <w:p w14:paraId="70ED8EF2" w14:textId="77777777" w:rsidR="00FF0754" w:rsidRPr="00C77AD1" w:rsidRDefault="00FF0754" w:rsidP="001D747D">
      <w:pPr>
        <w:rPr>
          <w:rFonts w:ascii="Arial" w:hAnsi="Arial" w:cs="Arial"/>
          <w:b/>
          <w:bCs/>
          <w:color w:val="1F497D"/>
          <w:u w:val="single"/>
          <w:lang w:val="en-GB"/>
          <w:rPrChange w:id="18" w:author="Janina Arsenjeva" w:date="2015-09-29T16:38:00Z">
            <w:rPr>
              <w:rFonts w:ascii="Arial" w:hAnsi="Arial" w:cs="Arial"/>
              <w:b/>
              <w:bCs/>
              <w:color w:val="1F497D"/>
              <w:u w:val="single"/>
            </w:rPr>
          </w:rPrChange>
        </w:rPr>
      </w:pPr>
    </w:p>
    <w:p w14:paraId="6491D625" w14:textId="77777777" w:rsidR="00FF0754" w:rsidRPr="00C77AD1" w:rsidRDefault="00FF0754" w:rsidP="001D747D">
      <w:pPr>
        <w:rPr>
          <w:rFonts w:ascii="Arial" w:hAnsi="Arial" w:cs="Arial"/>
          <w:b/>
          <w:bCs/>
          <w:color w:val="1F497D"/>
          <w:u w:val="single"/>
          <w:lang w:val="en-GB"/>
          <w:rPrChange w:id="19" w:author="Janina Arsenjeva" w:date="2015-09-29T16:38:00Z">
            <w:rPr>
              <w:rFonts w:ascii="Arial" w:hAnsi="Arial" w:cs="Arial"/>
              <w:b/>
              <w:bCs/>
              <w:color w:val="1F497D"/>
              <w:u w:val="single"/>
            </w:rPr>
          </w:rPrChange>
        </w:rPr>
      </w:pPr>
    </w:p>
    <w:p w14:paraId="23EE6907" w14:textId="77777777" w:rsidR="00A536E8" w:rsidRPr="00C77AD1" w:rsidRDefault="00A536E8" w:rsidP="00F22630">
      <w:pPr>
        <w:rPr>
          <w:rFonts w:ascii="Arial" w:hAnsi="Arial"/>
          <w:b/>
          <w:color w:val="1F497D"/>
          <w:u w:val="single"/>
          <w:lang w:val="en-GB"/>
          <w:rPrChange w:id="20" w:author="Janina Arsenjeva" w:date="2015-09-29T16:38:00Z">
            <w:rPr>
              <w:rFonts w:ascii="Arial" w:hAnsi="Arial"/>
              <w:b/>
              <w:color w:val="1F497D"/>
              <w:u w:val="single"/>
            </w:rPr>
          </w:rPrChange>
        </w:rPr>
      </w:pPr>
    </w:p>
    <w:p w14:paraId="49D12993" w14:textId="0C29FB70" w:rsidR="00FF0754" w:rsidRPr="00440993" w:rsidRDefault="00FF0754" w:rsidP="00F22630">
      <w:pPr>
        <w:rPr>
          <w:rFonts w:ascii="Arial" w:hAnsi="Arial" w:cs="Arial"/>
          <w:b/>
          <w:bCs/>
          <w:i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 xml:space="preserve">Задачи </w:t>
      </w:r>
      <w:r w:rsidR="00A33E94">
        <w:rPr>
          <w:rFonts w:ascii="Arial" w:hAnsi="Arial"/>
          <w:b/>
          <w:color w:val="1F497D"/>
          <w:u w:val="single"/>
        </w:rPr>
        <w:t xml:space="preserve">модуля </w:t>
      </w:r>
      <w:r>
        <w:rPr>
          <w:rFonts w:ascii="Arial" w:hAnsi="Arial"/>
          <w:b/>
          <w:color w:val="1F497D"/>
          <w:u w:val="single"/>
        </w:rPr>
        <w:t>(приобретение навыков, знаний, убеждений)</w:t>
      </w:r>
    </w:p>
    <w:p w14:paraId="7834C7F6" w14:textId="77777777" w:rsidR="00FF0754" w:rsidRPr="00440993" w:rsidRDefault="00FF0754" w:rsidP="00F22630">
      <w:pPr>
        <w:rPr>
          <w:rFonts w:ascii="Arial" w:hAnsi="Arial" w:cs="Arial"/>
        </w:rPr>
      </w:pPr>
    </w:p>
    <w:p w14:paraId="1BE82739" w14:textId="77777777" w:rsidR="00FF0754" w:rsidRPr="00440993" w:rsidRDefault="00FF0754">
      <w:pPr>
        <w:rPr>
          <w:rFonts w:ascii="Arial" w:hAnsi="Arial" w:cs="Arial"/>
        </w:rPr>
      </w:pPr>
      <w:r>
        <w:rPr>
          <w:rFonts w:ascii="Arial" w:hAnsi="Arial"/>
        </w:rPr>
        <w:t>По окончании изучения материалов модуля 2 участники смогут:</w:t>
      </w:r>
    </w:p>
    <w:p w14:paraId="34357D1D" w14:textId="77777777" w:rsidR="00FF0754" w:rsidRPr="00440993" w:rsidRDefault="00FF0754">
      <w:pPr>
        <w:rPr>
          <w:rFonts w:ascii="Arial" w:hAnsi="Arial" w:cs="Arial"/>
        </w:rPr>
      </w:pPr>
    </w:p>
    <w:p w14:paraId="030D9F59" w14:textId="2F01A09C" w:rsidR="00FF0754" w:rsidRPr="00440993" w:rsidRDefault="005C6894" w:rsidP="00782A6C">
      <w:pPr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/>
        </w:rPr>
        <w:t xml:space="preserve">Отвечать на </w:t>
      </w:r>
      <w:r w:rsidR="004B1E09">
        <w:rPr>
          <w:rFonts w:ascii="Arial" w:hAnsi="Arial"/>
        </w:rPr>
        <w:t>основные</w:t>
      </w:r>
      <w:r>
        <w:rPr>
          <w:rFonts w:ascii="Arial" w:hAnsi="Arial"/>
        </w:rPr>
        <w:t xml:space="preserve"> вопросы, касающиеся Конвенции о правах инвалидов, такие как: почему важно знать, кого она защищает, и что необходимо предпринять, чтобы обеспечить уважение прав </w:t>
      </w:r>
      <w:del w:id="21" w:author="Janina Arsenjeva" w:date="2015-09-29T16:38:00Z">
        <w:r w:rsidDel="00C77AD1">
          <w:rPr>
            <w:rFonts w:ascii="Arial" w:hAnsi="Arial"/>
          </w:rPr>
          <w:delText>лиц с ограниченными возможностями</w:delText>
        </w:r>
      </w:del>
      <w:ins w:id="22" w:author="Janina Arsenjeva" w:date="2015-09-29T16:38:00Z">
        <w:r w:rsidR="00C77AD1">
          <w:rPr>
            <w:rFonts w:ascii="Arial" w:hAnsi="Arial"/>
          </w:rPr>
          <w:t>людей с инвалидностью</w:t>
        </w:r>
      </w:ins>
      <w:r>
        <w:rPr>
          <w:rFonts w:ascii="Arial" w:hAnsi="Arial"/>
        </w:rPr>
        <w:t>.</w:t>
      </w:r>
    </w:p>
    <w:p w14:paraId="3CA6DCB1" w14:textId="77777777" w:rsidR="00FF0754" w:rsidRPr="00440993" w:rsidRDefault="00FF0754" w:rsidP="00782A6C">
      <w:pPr>
        <w:rPr>
          <w:rFonts w:ascii="Arial" w:hAnsi="Arial" w:cs="Arial"/>
        </w:rPr>
      </w:pPr>
    </w:p>
    <w:p w14:paraId="686D5774" w14:textId="77777777" w:rsidR="00FF0754" w:rsidRPr="00440993" w:rsidRDefault="00FF0754" w:rsidP="00F22630">
      <w:pPr>
        <w:rPr>
          <w:rFonts w:ascii="Arial" w:hAnsi="Arial" w:cs="Arial"/>
          <w:b/>
          <w:b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Методика изучения материалов модуля 2</w:t>
      </w:r>
    </w:p>
    <w:p w14:paraId="45C0F63A" w14:textId="77777777" w:rsidR="00FF0754" w:rsidRPr="00440993" w:rsidRDefault="00FF0754" w:rsidP="00782A6C">
      <w:pPr>
        <w:rPr>
          <w:rFonts w:ascii="Arial" w:hAnsi="Arial" w:cs="Arial"/>
        </w:rPr>
      </w:pPr>
    </w:p>
    <w:p w14:paraId="16B2D6EE" w14:textId="3204DC10" w:rsidR="00FF0754" w:rsidRPr="00440993" w:rsidRDefault="00FF0754" w:rsidP="00782A6C">
      <w:pPr>
        <w:rPr>
          <w:rFonts w:ascii="Arial" w:hAnsi="Arial" w:cs="Arial"/>
        </w:rPr>
      </w:pPr>
      <w:r>
        <w:rPr>
          <w:rFonts w:ascii="Arial" w:hAnsi="Arial"/>
        </w:rPr>
        <w:t xml:space="preserve">Модуль 2 содержит </w:t>
      </w:r>
      <w:r w:rsidR="00456245">
        <w:rPr>
          <w:rFonts w:ascii="Arial" w:hAnsi="Arial"/>
        </w:rPr>
        <w:t>информацию</w:t>
      </w:r>
      <w:r>
        <w:rPr>
          <w:rFonts w:ascii="Arial" w:hAnsi="Arial"/>
        </w:rPr>
        <w:t xml:space="preserve"> вводного занятия для ознакомления с различными аспектами данного учебного курса. </w:t>
      </w:r>
    </w:p>
    <w:p w14:paraId="65EC235A" w14:textId="77777777" w:rsidR="00FF0754" w:rsidRPr="00440993" w:rsidRDefault="00FF0754" w:rsidP="00782A6C">
      <w:pPr>
        <w:rPr>
          <w:rFonts w:ascii="Arial" w:hAnsi="Arial" w:cs="Arial"/>
          <w:bCs/>
        </w:rPr>
      </w:pPr>
    </w:p>
    <w:p w14:paraId="2F152B0F" w14:textId="6B7E13E4" w:rsidR="00FF0754" w:rsidRPr="00440993" w:rsidRDefault="00FF0754" w:rsidP="00F22630">
      <w:p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Большинство тем, представленных в модуле 2, будут более подробно изучаться на протяжении всего курса. Поэтому фасилитаторам рекомендуется не вдаваться в подробности в рамках модуля 2, тем более что время ограничено. Например есть смысл посвятить какое-то время </w:t>
      </w:r>
      <w:r w:rsidR="004B1E09">
        <w:rPr>
          <w:rFonts w:ascii="Arial" w:hAnsi="Arial"/>
        </w:rPr>
        <w:t>разъяснению</w:t>
      </w:r>
      <w:r>
        <w:rPr>
          <w:rFonts w:ascii="Arial" w:hAnsi="Arial"/>
        </w:rPr>
        <w:t xml:space="preserve">, почему </w:t>
      </w:r>
      <w:r w:rsidR="0030341A">
        <w:rPr>
          <w:rFonts w:ascii="Arial" w:hAnsi="Arial"/>
        </w:rPr>
        <w:t xml:space="preserve">так важна </w:t>
      </w:r>
      <w:r>
        <w:rPr>
          <w:rFonts w:ascii="Arial" w:hAnsi="Arial"/>
        </w:rPr>
        <w:t xml:space="preserve">новая конвенция, и обратить внимание аудитории на основные инновационные положения Конвенции по правам инвалидов. </w:t>
      </w:r>
    </w:p>
    <w:p w14:paraId="5A219F7C" w14:textId="77777777" w:rsidR="00FF0754" w:rsidRPr="00440993" w:rsidRDefault="00FF0754" w:rsidP="00F22630">
      <w:pPr>
        <w:spacing w:line="260" w:lineRule="exact"/>
        <w:ind w:right="22"/>
        <w:rPr>
          <w:rFonts w:ascii="Arial" w:hAnsi="Arial" w:cs="Arial"/>
        </w:rPr>
      </w:pPr>
    </w:p>
    <w:p w14:paraId="56F04B5C" w14:textId="7F7B0E80" w:rsidR="008C15BB" w:rsidRPr="00440993" w:rsidRDefault="008C15BB">
      <w:p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Фасилитатор должен поощрять вопросы </w:t>
      </w:r>
      <w:r w:rsidR="00456245">
        <w:rPr>
          <w:rFonts w:ascii="Arial" w:hAnsi="Arial"/>
        </w:rPr>
        <w:t xml:space="preserve">от аудитории </w:t>
      </w:r>
      <w:r>
        <w:rPr>
          <w:rFonts w:ascii="Arial" w:hAnsi="Arial"/>
        </w:rPr>
        <w:t xml:space="preserve">во время компьютерной слайд-презентации и отвечать на них, поддерживая дискуссию в интерактивном режиме. Важно иметь в виду, что большинство положений Конвенции не знакомы многим из участников, и у них могут возникать вопросы. </w:t>
      </w:r>
    </w:p>
    <w:p w14:paraId="5B87F72A" w14:textId="77777777" w:rsidR="008C15BB" w:rsidRPr="00440993" w:rsidRDefault="008C15BB">
      <w:pPr>
        <w:spacing w:line="260" w:lineRule="exact"/>
        <w:ind w:right="22"/>
        <w:rPr>
          <w:rFonts w:ascii="Arial" w:hAnsi="Arial" w:cs="Arial"/>
        </w:rPr>
      </w:pPr>
    </w:p>
    <w:p w14:paraId="0A21F1EF" w14:textId="34B05E94" w:rsidR="00FF0754" w:rsidRPr="00440993" w:rsidRDefault="00C72EFA">
      <w:p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Фасилитаторы могут фиксировать эти вопросы и решать, на какие из них ответить по ходу занятия, на какие - в конце модуля 2, а какие лучше отложить и прокомментировать в рамках </w:t>
      </w:r>
      <w:r>
        <w:rPr>
          <w:rFonts w:ascii="Arial" w:hAnsi="Arial"/>
        </w:rPr>
        <w:lastRenderedPageBreak/>
        <w:t xml:space="preserve">следующих модулей, в которых будут приводиться конкретные примеры. (Обязательно ответьте на все вопросы участников до </w:t>
      </w:r>
      <w:r w:rsidR="0030341A">
        <w:rPr>
          <w:rFonts w:ascii="Arial" w:hAnsi="Arial"/>
        </w:rPr>
        <w:t>о</w:t>
      </w:r>
      <w:r>
        <w:rPr>
          <w:rFonts w:ascii="Arial" w:hAnsi="Arial"/>
        </w:rPr>
        <w:t>кон</w:t>
      </w:r>
      <w:r w:rsidR="0030341A">
        <w:rPr>
          <w:rFonts w:ascii="Arial" w:hAnsi="Arial"/>
        </w:rPr>
        <w:t>чания курса</w:t>
      </w:r>
      <w:r>
        <w:rPr>
          <w:rFonts w:ascii="Arial" w:hAnsi="Arial"/>
        </w:rPr>
        <w:t>!)</w:t>
      </w:r>
    </w:p>
    <w:p w14:paraId="534B11F9" w14:textId="77777777" w:rsidR="008C15BB" w:rsidRPr="00440993" w:rsidRDefault="008C15BB">
      <w:pPr>
        <w:spacing w:line="260" w:lineRule="exact"/>
        <w:ind w:right="22"/>
        <w:rPr>
          <w:rFonts w:ascii="Arial" w:hAnsi="Arial" w:cs="Arial"/>
        </w:rPr>
      </w:pPr>
    </w:p>
    <w:p w14:paraId="01FD677C" w14:textId="77777777" w:rsidR="00FF0754" w:rsidRPr="00440993" w:rsidRDefault="009E5328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Общие рекомендации</w:t>
      </w:r>
    </w:p>
    <w:p w14:paraId="7177B458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184E8BEF" w14:textId="77777777" w:rsidR="00FF0BC8" w:rsidRPr="00440993" w:rsidRDefault="00FF0BC8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Предполагается, что фасилитатор будет адаптировать учебные материалы с учетом состава участников и национальной или региональной специфики. Компьютерная слайд-презентация и этот конспект являются лишь основой для построения учебного курса, который должен удовлетворять потребностям и учитывать особенности участников.</w:t>
      </w:r>
    </w:p>
    <w:p w14:paraId="185B12E3" w14:textId="77777777" w:rsidR="00FF0BC8" w:rsidRPr="00440993" w:rsidRDefault="00FF0BC8">
      <w:pPr>
        <w:pStyle w:val="ListParagraph"/>
        <w:spacing w:line="260" w:lineRule="exact"/>
        <w:ind w:left="360" w:right="22"/>
        <w:rPr>
          <w:rFonts w:ascii="Arial" w:hAnsi="Arial" w:cs="Arial"/>
        </w:rPr>
      </w:pPr>
    </w:p>
    <w:p w14:paraId="78F057BE" w14:textId="699C0E5C" w:rsidR="00CE4DF4" w:rsidRPr="00440993" w:rsidRDefault="00CE4DF4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Этот конспект фасилитатора содержит информацию о Конвенции в объеме, необходимом для такой подготовки. Однако не все слайды </w:t>
      </w:r>
      <w:r w:rsidR="00C70A69">
        <w:rPr>
          <w:rFonts w:ascii="Arial" w:hAnsi="Arial"/>
        </w:rPr>
        <w:t xml:space="preserve">в нем </w:t>
      </w:r>
      <w:r>
        <w:rPr>
          <w:rFonts w:ascii="Arial" w:hAnsi="Arial"/>
        </w:rPr>
        <w:t>расположены в хронологическом порядке</w:t>
      </w:r>
      <w:r w:rsidR="00EB3AC5">
        <w:rPr>
          <w:rFonts w:ascii="Arial" w:hAnsi="Arial"/>
        </w:rPr>
        <w:t>,</w:t>
      </w:r>
      <w:r>
        <w:rPr>
          <w:rFonts w:ascii="Arial" w:hAnsi="Arial"/>
        </w:rPr>
        <w:t xml:space="preserve"> и </w:t>
      </w:r>
      <w:r w:rsidR="00C70A69">
        <w:rPr>
          <w:rFonts w:ascii="Arial" w:hAnsi="Arial"/>
        </w:rPr>
        <w:t xml:space="preserve">в нем </w:t>
      </w:r>
      <w:r>
        <w:rPr>
          <w:rFonts w:ascii="Arial" w:hAnsi="Arial"/>
        </w:rPr>
        <w:t>не</w:t>
      </w:r>
      <w:r w:rsidR="00EB3AC5">
        <w:rPr>
          <w:rFonts w:ascii="Arial" w:hAnsi="Arial"/>
        </w:rPr>
        <w:t>т</w:t>
      </w:r>
      <w:r>
        <w:rPr>
          <w:rFonts w:ascii="Arial" w:hAnsi="Arial"/>
        </w:rPr>
        <w:t xml:space="preserve"> </w:t>
      </w:r>
      <w:r w:rsidR="00EB3AC5">
        <w:rPr>
          <w:rFonts w:ascii="Arial" w:hAnsi="Arial"/>
        </w:rPr>
        <w:t>всей содержательной</w:t>
      </w:r>
      <w:r w:rsidR="00286081">
        <w:rPr>
          <w:rFonts w:ascii="Arial" w:hAnsi="Arial"/>
        </w:rPr>
        <w:t xml:space="preserve"> часть презентации. К</w:t>
      </w:r>
      <w:r>
        <w:rPr>
          <w:rFonts w:ascii="Arial" w:hAnsi="Arial"/>
        </w:rPr>
        <w:t>онспект служит лишь в качестве памятки</w:t>
      </w:r>
      <w:r w:rsidR="00EB3AC5">
        <w:rPr>
          <w:rFonts w:ascii="Arial" w:hAnsi="Arial"/>
        </w:rPr>
        <w:t>,</w:t>
      </w:r>
      <w:r>
        <w:rPr>
          <w:rFonts w:ascii="Arial" w:hAnsi="Arial"/>
        </w:rPr>
        <w:t xml:space="preserve"> и не </w:t>
      </w:r>
      <w:r w:rsidR="00EB3AC5">
        <w:rPr>
          <w:rFonts w:ascii="Arial" w:hAnsi="Arial"/>
        </w:rPr>
        <w:t>обязательно строго ему следовать</w:t>
      </w:r>
      <w:r>
        <w:rPr>
          <w:rFonts w:ascii="Arial" w:hAnsi="Arial"/>
        </w:rPr>
        <w:t>. Вообще-то фасилитатор, когда он комментирует слайды, должен использовать свои собственные знания о договорах в области прав человека.</w:t>
      </w:r>
    </w:p>
    <w:p w14:paraId="37630697" w14:textId="77777777" w:rsidR="00CE4DF4" w:rsidRPr="00440993" w:rsidRDefault="00CE4DF4">
      <w:pPr>
        <w:pStyle w:val="ListParagraph"/>
        <w:spacing w:line="260" w:lineRule="exact"/>
        <w:ind w:left="360" w:right="22"/>
        <w:rPr>
          <w:rFonts w:ascii="Arial" w:hAnsi="Arial" w:cs="Arial"/>
        </w:rPr>
      </w:pPr>
    </w:p>
    <w:p w14:paraId="6D009E5A" w14:textId="512158F4" w:rsidR="00FF0754" w:rsidRPr="00440993" w:rsidRDefault="00EB3AC5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 w:rsidRPr="00EB3AC5">
        <w:rPr>
          <w:rFonts w:ascii="Arial" w:hAnsi="Arial"/>
        </w:rPr>
        <w:t>В конспекте приведены какие-то практические примеры, но при подготовке презентации фасилитатор должен иметь под рукой несколько дополнительных примеров из своего собственного опыта или из найденной информации, которые бы отражали местную или региональную специфику</w:t>
      </w:r>
      <w:r>
        <w:rPr>
          <w:rFonts w:ascii="Arial" w:hAnsi="Arial"/>
        </w:rPr>
        <w:t>.</w:t>
      </w:r>
    </w:p>
    <w:p w14:paraId="4BC7D82F" w14:textId="77777777" w:rsidR="00CE4DF4" w:rsidRPr="00440993" w:rsidRDefault="00CE4DF4">
      <w:pPr>
        <w:pStyle w:val="ListParagraph"/>
        <w:rPr>
          <w:rFonts w:ascii="Arial" w:hAnsi="Arial" w:cs="Arial"/>
        </w:rPr>
      </w:pPr>
    </w:p>
    <w:p w14:paraId="4CBD55B8" w14:textId="67F1ACD4" w:rsidR="00237598" w:rsidRPr="00293EBC" w:rsidRDefault="00CE4DF4" w:rsidP="00293EBC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Слайды в данном модуле представлены в </w:t>
      </w:r>
      <w:r w:rsidR="00A020D4">
        <w:rPr>
          <w:rFonts w:ascii="Arial" w:hAnsi="Arial"/>
        </w:rPr>
        <w:t>виде</w:t>
      </w:r>
      <w:r>
        <w:rPr>
          <w:rFonts w:ascii="Arial" w:hAnsi="Arial"/>
        </w:rPr>
        <w:t xml:space="preserve"> вопросов и ответов. В слайдах поднимается вопрос и дается </w:t>
      </w:r>
      <w:r w:rsidR="00286081" w:rsidRPr="00286081">
        <w:rPr>
          <w:rFonts w:ascii="Arial" w:hAnsi="Arial"/>
          <w:i/>
        </w:rPr>
        <w:t>какой-то</w:t>
      </w:r>
      <w:r w:rsidR="00286081">
        <w:rPr>
          <w:rFonts w:ascii="Arial" w:hAnsi="Arial"/>
        </w:rPr>
        <w:t xml:space="preserve"> </w:t>
      </w:r>
      <w:r>
        <w:rPr>
          <w:rFonts w:ascii="Arial" w:hAnsi="Arial"/>
          <w:i/>
        </w:rPr>
        <w:t>ответ</w:t>
      </w:r>
      <w:r>
        <w:rPr>
          <w:rFonts w:ascii="Arial" w:hAnsi="Arial"/>
        </w:rPr>
        <w:t xml:space="preserve">. При этом, однако, фасилитатору следует использовать этот формат для того, чтобы инициировать дискуссию среди участников. У участников могут возникнуть вопросы к "ответам" на слайдах, или они предложат </w:t>
      </w:r>
      <w:r w:rsidR="00286081">
        <w:rPr>
          <w:rFonts w:ascii="Arial" w:hAnsi="Arial"/>
        </w:rPr>
        <w:t>свои варианты</w:t>
      </w:r>
      <w:r>
        <w:rPr>
          <w:rFonts w:ascii="Arial" w:hAnsi="Arial"/>
        </w:rPr>
        <w:t>.</w:t>
      </w:r>
    </w:p>
    <w:p w14:paraId="168E5B19" w14:textId="77777777" w:rsidR="00237598" w:rsidRDefault="00237598" w:rsidP="00237598">
      <w:pPr>
        <w:pStyle w:val="ListParagraph"/>
        <w:rPr>
          <w:rFonts w:ascii="Arial" w:hAnsi="Arial" w:cs="Arial"/>
        </w:rPr>
      </w:pPr>
    </w:p>
    <w:p w14:paraId="6E498D18" w14:textId="7A0E2D23" w:rsidR="006D0414" w:rsidRPr="00440993" w:rsidRDefault="00927197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Все участники должны иметь текст Конвенции, чтобы в него периодически </w:t>
      </w:r>
      <w:r w:rsidR="00A020D4">
        <w:rPr>
          <w:rFonts w:ascii="Arial" w:hAnsi="Arial"/>
        </w:rPr>
        <w:t xml:space="preserve">заглядывать, например </w:t>
      </w:r>
      <w:r>
        <w:rPr>
          <w:rFonts w:ascii="Arial" w:hAnsi="Arial"/>
        </w:rPr>
        <w:t>при обсуждении принципов и прав (</w:t>
      </w:r>
      <w:r w:rsidR="00286081">
        <w:rPr>
          <w:rFonts w:ascii="Arial" w:hAnsi="Arial"/>
        </w:rPr>
        <w:t xml:space="preserve">см. </w:t>
      </w:r>
      <w:r>
        <w:rPr>
          <w:rFonts w:ascii="Arial" w:hAnsi="Arial"/>
        </w:rPr>
        <w:t>слайд 6).</w:t>
      </w:r>
    </w:p>
    <w:p w14:paraId="16B6C8B5" w14:textId="77777777" w:rsidR="00750BF8" w:rsidRPr="00440993" w:rsidRDefault="00750BF8">
      <w:pPr>
        <w:pStyle w:val="ListParagraph"/>
        <w:rPr>
          <w:rFonts w:ascii="Arial" w:hAnsi="Arial" w:cs="Arial"/>
        </w:rPr>
      </w:pPr>
    </w:p>
    <w:p w14:paraId="7D3E8C4F" w14:textId="77777777" w:rsidR="00FF0754" w:rsidRPr="00440993" w:rsidRDefault="00FF0754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Единые правила поведения в аудитории, обычно, принимаются на первом занятии. Надо также учитывать специфику данного курса.</w:t>
      </w:r>
    </w:p>
    <w:p w14:paraId="6399BA9E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1B992C6C" w14:textId="56A314A3" w:rsidR="00FF0754" w:rsidRPr="00440993" w:rsidRDefault="00FF0754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Требования должны быть следующими: 100% </w:t>
      </w:r>
      <w:r w:rsidR="00A020D4">
        <w:rPr>
          <w:rFonts w:ascii="Arial" w:hAnsi="Arial"/>
        </w:rPr>
        <w:t xml:space="preserve">- </w:t>
      </w:r>
      <w:r>
        <w:rPr>
          <w:rFonts w:ascii="Arial" w:hAnsi="Arial"/>
        </w:rPr>
        <w:t xml:space="preserve">свобода участия = 100% </w:t>
      </w:r>
      <w:r w:rsidR="00A020D4">
        <w:rPr>
          <w:rFonts w:ascii="Arial" w:hAnsi="Arial"/>
        </w:rPr>
        <w:t xml:space="preserve">- </w:t>
      </w:r>
      <w:r>
        <w:rPr>
          <w:rFonts w:ascii="Arial" w:hAnsi="Arial"/>
        </w:rPr>
        <w:t xml:space="preserve">уважение </w:t>
      </w:r>
      <w:r w:rsidR="00A020D4">
        <w:rPr>
          <w:rFonts w:ascii="Arial" w:hAnsi="Arial"/>
        </w:rPr>
        <w:t>к другим точкам зрения</w:t>
      </w:r>
      <w:r>
        <w:rPr>
          <w:rFonts w:ascii="Arial" w:hAnsi="Arial"/>
        </w:rPr>
        <w:t>.</w:t>
      </w:r>
    </w:p>
    <w:p w14:paraId="5E49E9B9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54984AC7" w14:textId="77777777" w:rsidR="00750BF8" w:rsidRPr="00440993" w:rsidRDefault="00750BF8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  <w:r>
        <w:rPr>
          <w:rFonts w:ascii="Arial" w:hAnsi="Arial"/>
          <w:b/>
          <w:color w:val="1F497D"/>
          <w:u w:val="single"/>
        </w:rPr>
        <w:t>Описание слайдов</w:t>
      </w:r>
    </w:p>
    <w:p w14:paraId="717995B2" w14:textId="77777777" w:rsidR="00750BF8" w:rsidRPr="00440993" w:rsidRDefault="00750BF8">
      <w:pPr>
        <w:spacing w:line="260" w:lineRule="exact"/>
        <w:ind w:right="22"/>
        <w:rPr>
          <w:rFonts w:ascii="Arial" w:hAnsi="Arial" w:cs="Arial"/>
          <w:bCs/>
        </w:rPr>
      </w:pPr>
    </w:p>
    <w:p w14:paraId="6070D2F6" w14:textId="0C880204" w:rsidR="00750BF8" w:rsidRPr="00763246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 xml:space="preserve">Слайд 1 </w:t>
      </w:r>
      <w:r w:rsidR="00AA1C38">
        <w:rPr>
          <w:rFonts w:ascii="Arial" w:hAnsi="Arial"/>
        </w:rPr>
        <w:t>–</w:t>
      </w:r>
      <w:r>
        <w:rPr>
          <w:rFonts w:ascii="Arial" w:hAnsi="Arial"/>
        </w:rPr>
        <w:t xml:space="preserve"> Заголовок</w:t>
      </w:r>
      <w:r w:rsidR="00AA1C38">
        <w:rPr>
          <w:rFonts w:ascii="Arial" w:hAnsi="Arial"/>
        </w:rPr>
        <w:t>.</w:t>
      </w:r>
    </w:p>
    <w:p w14:paraId="635A0699" w14:textId="4E6F6E60" w:rsidR="00750BF8" w:rsidRPr="00763246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2 - Изложение задачи и содержания модуля</w:t>
      </w:r>
      <w:r w:rsidR="00AA1C38">
        <w:rPr>
          <w:rFonts w:ascii="Arial" w:hAnsi="Arial"/>
        </w:rPr>
        <w:t>.</w:t>
      </w:r>
    </w:p>
    <w:p w14:paraId="0FBC169E" w14:textId="77777777" w:rsidR="00750BF8" w:rsidRPr="00237598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 xml:space="preserve">Слайд 3 - Определение, что такое конвенция. Содержание этого слайда следует адаптировать с учетом уровня подготовки участников. </w:t>
      </w:r>
    </w:p>
    <w:p w14:paraId="3DBC689E" w14:textId="515ADBA2" w:rsidR="00750BF8" w:rsidRPr="00237598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 xml:space="preserve">Слайд 4 - Цель Конвенции. Подчеркивается, что лица с </w:t>
      </w:r>
      <w:del w:id="23" w:author="Janina Arsenjeva" w:date="2015-09-29T16:39:00Z">
        <w:r w:rsidDel="00C77AD1">
          <w:rPr>
            <w:rFonts w:ascii="Arial" w:hAnsi="Arial"/>
          </w:rPr>
          <w:delText>ограниченными возможностями</w:delText>
        </w:r>
      </w:del>
      <w:ins w:id="24" w:author="Janina Arsenjeva" w:date="2015-09-29T16:39:00Z">
        <w:r w:rsidR="00C77AD1">
          <w:rPr>
            <w:rFonts w:ascii="Arial" w:hAnsi="Arial"/>
          </w:rPr>
          <w:t>инвалидностью</w:t>
        </w:r>
      </w:ins>
      <w:r>
        <w:rPr>
          <w:rFonts w:ascii="Arial" w:hAnsi="Arial"/>
        </w:rPr>
        <w:t xml:space="preserve"> имеют права, и эти права являются правами человека</w:t>
      </w:r>
    </w:p>
    <w:p w14:paraId="0006383D" w14:textId="58C20A86" w:rsidR="006E28BB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5 - Конвенция защищает инвалидов, но эти люди не являются монолитной группой, а включают и женщин, и детей, и лиц с различными нарушениями и так далее</w:t>
      </w:r>
      <w:r w:rsidR="00AA1C38">
        <w:rPr>
          <w:rFonts w:ascii="Arial" w:hAnsi="Arial"/>
        </w:rPr>
        <w:t>.</w:t>
      </w:r>
    </w:p>
    <w:p w14:paraId="09A8308A" w14:textId="0A6E1AB8" w:rsidR="00750BF8" w:rsidRPr="00237598" w:rsidRDefault="00AA1C3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6 - Принципы</w:t>
      </w:r>
      <w:r w:rsidR="006E28BB">
        <w:rPr>
          <w:rFonts w:ascii="Arial" w:hAnsi="Arial"/>
        </w:rPr>
        <w:t xml:space="preserve"> Конвенции.</w:t>
      </w:r>
    </w:p>
    <w:p w14:paraId="145AD057" w14:textId="6EE95DB4" w:rsidR="00750BF8" w:rsidRPr="00237598" w:rsidRDefault="00750BF8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7 - "Раскрытие секретов Конвенции". Этим слайдом открывается тема о правах и принципах, заложенных в Конвенции. Фасилитатор должен предложить нескольким участникам выбрать какую-нибудь статью Конвенции, зачитать ее, после чего остальные участники выскажут свое мнение относительно какого-то конкретного права или принципа, что они означают для них, и что необходимо предпринять, чтоб</w:t>
      </w:r>
      <w:r w:rsidR="00AA1C38">
        <w:rPr>
          <w:rFonts w:ascii="Arial" w:hAnsi="Arial"/>
        </w:rPr>
        <w:t xml:space="preserve">ы обеспечить </w:t>
      </w:r>
      <w:r w:rsidR="00AA1C38">
        <w:rPr>
          <w:rFonts w:ascii="Arial" w:hAnsi="Arial"/>
        </w:rPr>
        <w:lastRenderedPageBreak/>
        <w:t xml:space="preserve">их осуществление. </w:t>
      </w:r>
      <w:r>
        <w:rPr>
          <w:rFonts w:ascii="Arial" w:hAnsi="Arial"/>
        </w:rPr>
        <w:t xml:space="preserve">Большинство участников раньше не </w:t>
      </w:r>
      <w:r w:rsidR="00AA1C38">
        <w:rPr>
          <w:rFonts w:ascii="Arial" w:hAnsi="Arial"/>
        </w:rPr>
        <w:t xml:space="preserve">были </w:t>
      </w:r>
      <w:r>
        <w:rPr>
          <w:rFonts w:ascii="Arial" w:hAnsi="Arial"/>
        </w:rPr>
        <w:t>знаком</w:t>
      </w:r>
      <w:r w:rsidR="00AA1C38">
        <w:rPr>
          <w:rFonts w:ascii="Arial" w:hAnsi="Arial"/>
        </w:rPr>
        <w:t>ы</w:t>
      </w:r>
      <w:r>
        <w:rPr>
          <w:rFonts w:ascii="Arial" w:hAnsi="Arial"/>
        </w:rPr>
        <w:t xml:space="preserve"> с Конвенцией, и это должно стать неким откровением для них!</w:t>
      </w:r>
    </w:p>
    <w:p w14:paraId="7AF74F32" w14:textId="136C308E" w:rsidR="00750BF8" w:rsidRPr="00237598" w:rsidRDefault="00CD1FDB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Слайд 8 – Здесь о</w:t>
      </w:r>
      <w:r w:rsidR="00750BF8">
        <w:rPr>
          <w:rFonts w:ascii="Arial" w:hAnsi="Arial"/>
        </w:rPr>
        <w:t xml:space="preserve">бращается внимание на особую ответственность государства за обеспечение осуществления прав </w:t>
      </w:r>
      <w:ins w:id="25" w:author="Janina Arsenjeva" w:date="2015-09-29T16:39:00Z">
        <w:r w:rsidR="00C77AD1">
          <w:rPr>
            <w:rFonts w:ascii="Arial" w:hAnsi="Arial"/>
          </w:rPr>
          <w:t>людей с инвалидностью</w:t>
        </w:r>
      </w:ins>
      <w:del w:id="26" w:author="Janina Arsenjeva" w:date="2015-09-29T16:39:00Z">
        <w:r w:rsidR="00750BF8" w:rsidDel="00C77AD1">
          <w:rPr>
            <w:rFonts w:ascii="Arial" w:hAnsi="Arial"/>
          </w:rPr>
          <w:delText>инвалидов</w:delText>
        </w:r>
      </w:del>
      <w:r w:rsidR="00750BF8">
        <w:rPr>
          <w:rFonts w:ascii="Arial" w:hAnsi="Arial"/>
        </w:rPr>
        <w:t xml:space="preserve">. Этот основополагающий элемент права прав человека не всегда правильно понимается, в том числе и государствами. Однако все мы должны уважать права лиц с </w:t>
      </w:r>
      <w:del w:id="27" w:author="Janina Arsenjeva" w:date="2015-09-29T16:40:00Z">
        <w:r w:rsidR="00750BF8" w:rsidDel="00C77AD1">
          <w:rPr>
            <w:rFonts w:ascii="Arial" w:hAnsi="Arial"/>
          </w:rPr>
          <w:delText>ограниченными возможностями</w:delText>
        </w:r>
      </w:del>
      <w:ins w:id="28" w:author="Janina Arsenjeva" w:date="2015-09-29T16:40:00Z">
        <w:r w:rsidR="00C77AD1">
          <w:rPr>
            <w:rFonts w:ascii="Arial" w:hAnsi="Arial"/>
          </w:rPr>
          <w:t>инвалидностью</w:t>
        </w:r>
      </w:ins>
      <w:r w:rsidR="00750BF8">
        <w:rPr>
          <w:rFonts w:ascii="Arial" w:hAnsi="Arial"/>
        </w:rPr>
        <w:t xml:space="preserve">, и некоторые из нас, включая, например, </w:t>
      </w:r>
      <w:r>
        <w:rPr>
          <w:rFonts w:ascii="Arial" w:hAnsi="Arial"/>
        </w:rPr>
        <w:t>представителей частного</w:t>
      </w:r>
      <w:r w:rsidR="00750BF8">
        <w:rPr>
          <w:rFonts w:ascii="Arial" w:hAnsi="Arial"/>
        </w:rPr>
        <w:t xml:space="preserve"> сектор</w:t>
      </w:r>
      <w:r>
        <w:rPr>
          <w:rFonts w:ascii="Arial" w:hAnsi="Arial"/>
        </w:rPr>
        <w:t>а</w:t>
      </w:r>
      <w:r w:rsidR="00750BF8">
        <w:rPr>
          <w:rFonts w:ascii="Arial" w:hAnsi="Arial"/>
        </w:rPr>
        <w:t>, могут играть важную роль</w:t>
      </w:r>
      <w:r w:rsidR="00AA1C38">
        <w:rPr>
          <w:rFonts w:ascii="Arial" w:hAnsi="Arial"/>
        </w:rPr>
        <w:t>.</w:t>
      </w:r>
    </w:p>
    <w:p w14:paraId="7CA624A5" w14:textId="71F1A47C" w:rsidR="00B86B9F" w:rsidRDefault="00750BF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 xml:space="preserve">Слайд 9 - Краткий перечень основных шагов, которые следует предпринять для осуществления Конвенции. Эти задачи будут обсуждаться гораздо более подробно в рамках модуля 4. </w:t>
      </w:r>
      <w:r w:rsidR="005B59D7">
        <w:rPr>
          <w:rFonts w:ascii="Arial" w:hAnsi="Arial"/>
        </w:rPr>
        <w:t>В данном контексте</w:t>
      </w:r>
      <w:r>
        <w:rPr>
          <w:rFonts w:ascii="Arial" w:hAnsi="Arial"/>
        </w:rPr>
        <w:t xml:space="preserve"> они должны быть представлены лишь в общих чертах.</w:t>
      </w:r>
    </w:p>
    <w:p w14:paraId="0CD8C2E8" w14:textId="77777777" w:rsidR="00454B78" w:rsidRDefault="00B86B9F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10 - Перечень национальных учреждений для привлечения к работе.</w:t>
      </w:r>
    </w:p>
    <w:p w14:paraId="72BA0696" w14:textId="743554F7" w:rsidR="00750BF8" w:rsidRPr="00237598" w:rsidRDefault="00454B78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</w:t>
      </w:r>
      <w:r w:rsidR="00AA1C38">
        <w:rPr>
          <w:rFonts w:ascii="Arial" w:hAnsi="Arial"/>
        </w:rPr>
        <w:t xml:space="preserve">д 11 </w:t>
      </w:r>
      <w:r w:rsidR="000C73E5">
        <w:rPr>
          <w:rFonts w:ascii="Arial" w:hAnsi="Arial"/>
        </w:rPr>
        <w:t>-</w:t>
      </w:r>
      <w:r w:rsidR="00236203">
        <w:rPr>
          <w:rFonts w:ascii="Arial" w:hAnsi="Arial"/>
        </w:rPr>
        <w:t xml:space="preserve"> Деятельность Комитета, представленная в графическом формате.</w:t>
      </w:r>
    </w:p>
    <w:p w14:paraId="659B8D32" w14:textId="49E47BC0" w:rsidR="00750BF8" w:rsidRPr="00237598" w:rsidRDefault="00750BF8">
      <w:pPr>
        <w:pStyle w:val="ListParagraph"/>
        <w:numPr>
          <w:ilvl w:val="0"/>
          <w:numId w:val="45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Слайд 12 - Часто возникающий вопрос в связи </w:t>
      </w:r>
      <w:r w:rsidR="00236203">
        <w:rPr>
          <w:rFonts w:ascii="Arial" w:hAnsi="Arial"/>
        </w:rPr>
        <w:t xml:space="preserve">с </w:t>
      </w:r>
      <w:r>
        <w:rPr>
          <w:rFonts w:ascii="Arial" w:hAnsi="Arial"/>
        </w:rPr>
        <w:t xml:space="preserve">Конвенцией о правах инвалидов и другими конвенциями: "Как она осуществляется?" </w:t>
      </w:r>
      <w:r w:rsidR="005B59D7">
        <w:rPr>
          <w:rFonts w:ascii="Arial" w:hAnsi="Arial"/>
        </w:rPr>
        <w:t>Этот слайд</w:t>
      </w:r>
      <w:r>
        <w:rPr>
          <w:rFonts w:ascii="Arial" w:hAnsi="Arial"/>
        </w:rPr>
        <w:t xml:space="preserve"> как раз посвящен </w:t>
      </w:r>
      <w:r w:rsidR="005B59D7">
        <w:rPr>
          <w:rFonts w:ascii="Arial" w:hAnsi="Arial"/>
        </w:rPr>
        <w:t>данному</w:t>
      </w:r>
      <w:r>
        <w:rPr>
          <w:rFonts w:ascii="Arial" w:hAnsi="Arial"/>
        </w:rPr>
        <w:t xml:space="preserve"> вопросу. Фасилитатор должен быть готов ответить на него, в том числе разъяснив роль судов, квазисудебных систем мониторинга, а также Комитета по правам инвалидов. Первый ответ, а именно, что не существует всемирной судебной инстанции по правам человека, которая бы обеспечивала принудительное исполнение договоров по правам человека, может ра</w:t>
      </w:r>
      <w:r w:rsidR="005B59D7">
        <w:rPr>
          <w:rFonts w:ascii="Arial" w:hAnsi="Arial"/>
        </w:rPr>
        <w:t>зочаровать некоторых участников</w:t>
      </w:r>
      <w:r>
        <w:rPr>
          <w:rFonts w:ascii="Arial" w:hAnsi="Arial"/>
        </w:rPr>
        <w:t xml:space="preserve">. Фасилитатор должен аккуратнее подходить к освещению вопроса создания национальной системы защиты прав человека, подчеркнув, что перемены могут проявляться в самых различных аспектах, что иногда они происходят медленно, но что имеются и истории успеха. Фасилитатор, возможно, пожелает упредить такой вопрос, рассказав о положительном опыте осуществления прав человека на национальном уровне (приведя пример </w:t>
      </w:r>
      <w:r w:rsidR="00B8346E">
        <w:rPr>
          <w:rFonts w:ascii="Arial" w:hAnsi="Arial"/>
        </w:rPr>
        <w:t xml:space="preserve">какого-нибудь </w:t>
      </w:r>
      <w:r>
        <w:rPr>
          <w:rFonts w:ascii="Arial" w:hAnsi="Arial"/>
        </w:rPr>
        <w:t>судебного дела, не обязательно связанного с правами инвалидов)</w:t>
      </w:r>
      <w:r w:rsidR="00B8346E">
        <w:rPr>
          <w:rFonts w:ascii="Arial" w:hAnsi="Arial"/>
        </w:rPr>
        <w:t>,</w:t>
      </w:r>
      <w:r>
        <w:rPr>
          <w:rFonts w:ascii="Arial" w:hAnsi="Arial"/>
        </w:rPr>
        <w:t xml:space="preserve"> или международного мониторинга, которое способствовало улучшению ситуации с реализацией прав человека (например, в результате направления сообщения в адрес договорного органа или специальных процедур).</w:t>
      </w:r>
    </w:p>
    <w:p w14:paraId="1B8495CD" w14:textId="5EA872AE" w:rsidR="00750BF8" w:rsidRPr="00237598" w:rsidRDefault="009A0525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13 - Н</w:t>
      </w:r>
      <w:r w:rsidR="006F2AFB">
        <w:rPr>
          <w:rFonts w:ascii="Arial" w:hAnsi="Arial"/>
        </w:rPr>
        <w:t>екоторые причины, объясняющие, почему Конвенция важна. Фасилитатор может инициировать обсуждение и других причин.</w:t>
      </w:r>
    </w:p>
    <w:p w14:paraId="4EBBEF21" w14:textId="3E1A5A90" w:rsidR="006126DC" w:rsidRPr="00284AA6" w:rsidRDefault="006F2AFB" w:rsidP="00284AA6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</w:t>
      </w:r>
      <w:r w:rsidR="009A0525">
        <w:rPr>
          <w:rFonts w:ascii="Arial" w:hAnsi="Arial"/>
        </w:rPr>
        <w:t>йд 14 - О</w:t>
      </w:r>
      <w:r>
        <w:rPr>
          <w:rFonts w:ascii="Arial" w:hAnsi="Arial"/>
        </w:rPr>
        <w:t>чень важный аспект Конвенции: инвалиды должны участ</w:t>
      </w:r>
      <w:r w:rsidR="009A0525">
        <w:rPr>
          <w:rFonts w:ascii="Arial" w:hAnsi="Arial"/>
        </w:rPr>
        <w:t>вовать</w:t>
      </w:r>
      <w:r>
        <w:rPr>
          <w:rFonts w:ascii="Arial" w:hAnsi="Arial"/>
        </w:rPr>
        <w:t xml:space="preserve"> в принятии затрагивающих их решений, особенно при разработке законов и стратегий, а также в вопросах реализации и наблюдения за ходом осуществления Конвенции</w:t>
      </w:r>
      <w:r w:rsidR="009A0525">
        <w:rPr>
          <w:rFonts w:ascii="Arial" w:hAnsi="Arial"/>
        </w:rPr>
        <w:t>.</w:t>
      </w:r>
    </w:p>
    <w:p w14:paraId="1AD1A8F2" w14:textId="5440B9F9" w:rsidR="00C5099C" w:rsidRDefault="00C5099C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 xml:space="preserve">Слайд 15 - Этот слайд должен вызвать дискуссию, </w:t>
      </w:r>
      <w:r w:rsidR="009A0525">
        <w:rPr>
          <w:rFonts w:ascii="Arial" w:hAnsi="Arial"/>
        </w:rPr>
        <w:t>хотя</w:t>
      </w:r>
      <w:r>
        <w:rPr>
          <w:rFonts w:ascii="Arial" w:hAnsi="Arial"/>
        </w:rPr>
        <w:t xml:space="preserve"> </w:t>
      </w:r>
      <w:r w:rsidR="005B59D7">
        <w:rPr>
          <w:rFonts w:ascii="Arial" w:hAnsi="Arial"/>
        </w:rPr>
        <w:t>все</w:t>
      </w:r>
      <w:r>
        <w:rPr>
          <w:rFonts w:ascii="Arial" w:hAnsi="Arial"/>
        </w:rPr>
        <w:t xml:space="preserve"> зависит от состава аудитории. В </w:t>
      </w:r>
      <w:r w:rsidR="005B59D7">
        <w:rPr>
          <w:rFonts w:ascii="Arial" w:hAnsi="Arial"/>
        </w:rPr>
        <w:t>данном</w:t>
      </w:r>
      <w:r>
        <w:rPr>
          <w:rFonts w:ascii="Arial" w:hAnsi="Arial"/>
        </w:rPr>
        <w:t xml:space="preserve"> конспекте содержатся некоторые рекомендации по принятию мер или организации мероприятий в поддержку Конвенции, но </w:t>
      </w:r>
      <w:r w:rsidR="009A0525">
        <w:rPr>
          <w:rFonts w:ascii="Arial" w:hAnsi="Arial"/>
        </w:rPr>
        <w:t>таких предложений может быть</w:t>
      </w:r>
      <w:r>
        <w:rPr>
          <w:rFonts w:ascii="Arial" w:hAnsi="Arial"/>
        </w:rPr>
        <w:t xml:space="preserve"> гораздо больше.</w:t>
      </w:r>
    </w:p>
    <w:p w14:paraId="784B0B3A" w14:textId="77777777" w:rsidR="00763246" w:rsidRPr="00763246" w:rsidRDefault="00763246">
      <w:pPr>
        <w:numPr>
          <w:ilvl w:val="0"/>
          <w:numId w:val="46"/>
        </w:numPr>
        <w:spacing w:line="260" w:lineRule="exact"/>
        <w:ind w:right="22"/>
        <w:rPr>
          <w:rFonts w:ascii="Arial" w:hAnsi="Arial" w:cs="Arial"/>
          <w:bCs/>
        </w:rPr>
      </w:pPr>
      <w:r>
        <w:rPr>
          <w:rFonts w:ascii="Arial" w:hAnsi="Arial"/>
        </w:rPr>
        <w:t>Слайд 16 - Перечень источников дополнительной информации.</w:t>
      </w:r>
    </w:p>
    <w:p w14:paraId="71FA9C90" w14:textId="77777777" w:rsidR="00750BF8" w:rsidRPr="00440993" w:rsidRDefault="00750BF8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</w:p>
    <w:p w14:paraId="3655411D" w14:textId="77777777" w:rsidR="00FF0754" w:rsidRPr="00440993" w:rsidRDefault="00237598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  <w:r>
        <w:rPr>
          <w:rFonts w:ascii="Arial" w:hAnsi="Arial" w:cs="Arial"/>
          <w:b/>
          <w:bCs/>
          <w:color w:val="1F497D"/>
          <w:u w:val="single"/>
        </w:rPr>
        <w:br/>
      </w:r>
      <w:r>
        <w:rPr>
          <w:rFonts w:ascii="Arial" w:hAnsi="Arial"/>
          <w:b/>
          <w:color w:val="1F497D"/>
          <w:u w:val="single"/>
        </w:rPr>
        <w:t xml:space="preserve">Доступность </w:t>
      </w:r>
    </w:p>
    <w:p w14:paraId="7FAFD8A9" w14:textId="77777777" w:rsidR="00FF0754" w:rsidRPr="00440993" w:rsidRDefault="00FF0754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</w:p>
    <w:p w14:paraId="1817D783" w14:textId="388F7028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  <w:r>
        <w:rPr>
          <w:rFonts w:ascii="Arial" w:hAnsi="Arial"/>
        </w:rPr>
        <w:t xml:space="preserve">Если предполагается участие в обучении </w:t>
      </w:r>
      <w:ins w:id="29" w:author="Janina Arsenjeva" w:date="2015-09-29T16:41:00Z">
        <w:r w:rsidR="00C77AD1">
          <w:rPr>
            <w:rFonts w:ascii="Arial" w:hAnsi="Arial"/>
          </w:rPr>
          <w:t>людей, имеющих инвалидность</w:t>
        </w:r>
      </w:ins>
      <w:bookmarkStart w:id="30" w:name="_GoBack"/>
      <w:bookmarkEnd w:id="30"/>
      <w:del w:id="31" w:author="Janina Arsenjeva" w:date="2015-09-29T16:41:00Z">
        <w:r w:rsidDel="00C77AD1">
          <w:rPr>
            <w:rFonts w:ascii="Arial" w:hAnsi="Arial"/>
          </w:rPr>
          <w:delText>инвалидов</w:delText>
        </w:r>
      </w:del>
      <w:r>
        <w:rPr>
          <w:rFonts w:ascii="Arial" w:hAnsi="Arial"/>
        </w:rPr>
        <w:t xml:space="preserve">, то убедитесь, что требования к обеспечению доступности учтены, и необходимые условия созданы. Кроме того следует иметь в виду, что отдельным участникам с инвалидностью может потребоваться разумное приспособление, чтобы посещать занятия. Организаторам необходимо заранее выяснить у них в индивидуальном порядке все имеющиеся пожелания. С учетом особенностей конкретных людей вам, вероятно, потребуется провести следующие подготовительные мероприятия:  </w:t>
      </w:r>
    </w:p>
    <w:p w14:paraId="65B389D7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15E25C07" w14:textId="60650C7D" w:rsidR="002434C8" w:rsidRPr="002A6623" w:rsidRDefault="00FF0754" w:rsidP="002A6623">
      <w:pPr>
        <w:pStyle w:val="ListParagraph"/>
        <w:numPr>
          <w:ilvl w:val="0"/>
          <w:numId w:val="42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Убедитесь, что доступность к месту проведения обучения обеспечена. Избегайте зданий с лестницами, узкими проходами или тяжелыми дверями, которые представляют собой барьеры, например, для лиц, пользующихся вспомогательными средствами передвижения. Убедитесь, что аудитория для занятий хорошо </w:t>
      </w:r>
      <w:r w:rsidR="002434C8">
        <w:rPr>
          <w:rFonts w:ascii="Arial" w:hAnsi="Arial"/>
        </w:rPr>
        <w:t xml:space="preserve">спланирована, просторная и не захламлена, </w:t>
      </w:r>
      <w:r>
        <w:rPr>
          <w:rFonts w:ascii="Arial" w:hAnsi="Arial"/>
        </w:rPr>
        <w:t>чтобы лица, пользующиеся вспомогатель</w:t>
      </w:r>
      <w:r w:rsidR="002434C8">
        <w:rPr>
          <w:rFonts w:ascii="Arial" w:hAnsi="Arial"/>
        </w:rPr>
        <w:t>ными средствами передвижения, и</w:t>
      </w:r>
      <w:r>
        <w:rPr>
          <w:rFonts w:ascii="Arial" w:hAnsi="Arial"/>
        </w:rPr>
        <w:t xml:space="preserve"> инвалиды по зрению могли перемещаться, не сталкиваясь с препятствиями. </w:t>
      </w:r>
    </w:p>
    <w:p w14:paraId="49C1619C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1ACA79B0" w14:textId="6440BCF7" w:rsidR="00FF0754" w:rsidRPr="00440993" w:rsidRDefault="00FF0754">
      <w:pPr>
        <w:pStyle w:val="ListParagraph"/>
        <w:numPr>
          <w:ilvl w:val="0"/>
          <w:numId w:val="42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Доступность процесса обучения для глухих и лиц с нарушениями слуха может быть обеспечена разными способами, </w:t>
      </w:r>
      <w:r w:rsidR="002434C8">
        <w:rPr>
          <w:rFonts w:ascii="Arial" w:hAnsi="Arial"/>
        </w:rPr>
        <w:t xml:space="preserve">например </w:t>
      </w:r>
      <w:r>
        <w:rPr>
          <w:rFonts w:ascii="Arial" w:hAnsi="Arial"/>
        </w:rPr>
        <w:t>так</w:t>
      </w:r>
      <w:r w:rsidR="002434C8">
        <w:rPr>
          <w:rFonts w:ascii="Arial" w:hAnsi="Arial"/>
        </w:rPr>
        <w:t>ими</w:t>
      </w:r>
      <w:r>
        <w:rPr>
          <w:rFonts w:ascii="Arial" w:hAnsi="Arial"/>
        </w:rPr>
        <w:t xml:space="preserve"> как вывод текста на дисплей, сурдоперевод и использование слуховых аппаратов типа "Neckloop". Важно поинтересоваться у конкретного человека (людей), какой метод будет предпочтительнее, один </w:t>
      </w:r>
      <w:r w:rsidR="002434C8">
        <w:rPr>
          <w:rFonts w:ascii="Arial" w:hAnsi="Arial"/>
        </w:rPr>
        <w:t xml:space="preserve">из них </w:t>
      </w:r>
      <w:r>
        <w:rPr>
          <w:rFonts w:ascii="Arial" w:hAnsi="Arial"/>
        </w:rPr>
        <w:t xml:space="preserve">или в сочетании с другими. Помните, что сурдоперевод требует от переводчиков серьезного напряжения, и им приходится часто прерываться и работать в парах. </w:t>
      </w:r>
    </w:p>
    <w:p w14:paraId="64AB0A82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10BF1890" w14:textId="1F9CF9F1" w:rsidR="00FF0754" w:rsidRPr="00440993" w:rsidRDefault="00FF0754">
      <w:pPr>
        <w:pStyle w:val="ListParagraph"/>
        <w:numPr>
          <w:ilvl w:val="0"/>
          <w:numId w:val="42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Сделайте доступными ваши распечатки учебных материалов. Вы можете предоставить их участникам с нарушениями зрения в электронном виде, разместив их в Интернете или записав на компакт-диски или флэшки, чтобы участники могли ими пользоваться со своего компьютера. В таких случаях обязательно предоставляйте файлы в формате, который может распознать любая </w:t>
      </w:r>
      <w:r w:rsidR="002A6623">
        <w:rPr>
          <w:rFonts w:ascii="Arial" w:hAnsi="Arial"/>
        </w:rPr>
        <w:t xml:space="preserve">компьютерная </w:t>
      </w:r>
      <w:r>
        <w:rPr>
          <w:rFonts w:ascii="Arial" w:hAnsi="Arial"/>
        </w:rPr>
        <w:t>программа для чтения. В отсутствие такой возможности</w:t>
      </w:r>
      <w:r w:rsidR="009E2DDD">
        <w:rPr>
          <w:rFonts w:ascii="Arial" w:hAnsi="Arial"/>
        </w:rPr>
        <w:t>,</w:t>
      </w:r>
      <w:r>
        <w:rPr>
          <w:rFonts w:ascii="Arial" w:hAnsi="Arial"/>
        </w:rPr>
        <w:t xml:space="preserve"> или дополнительно</w:t>
      </w:r>
      <w:r w:rsidR="009E2DDD">
        <w:rPr>
          <w:rFonts w:ascii="Arial" w:hAnsi="Arial"/>
        </w:rPr>
        <w:t>,</w:t>
      </w:r>
      <w:r>
        <w:rPr>
          <w:rFonts w:ascii="Arial" w:hAnsi="Arial"/>
        </w:rPr>
        <w:t xml:space="preserve"> документы можно также изготовить с использованием азбуки Брайля или напечатать крупным шрифтом. Материалы могут также предоставляться в форматах, легких для чтения и понимания, если это потребуется для участников. </w:t>
      </w:r>
    </w:p>
    <w:p w14:paraId="0E1DFF0B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2FCDFB59" w14:textId="27B2A95F" w:rsidR="00FF0754" w:rsidRPr="00440993" w:rsidRDefault="00FF0754">
      <w:pPr>
        <w:pStyle w:val="ListParagraph"/>
        <w:numPr>
          <w:ilvl w:val="0"/>
          <w:numId w:val="42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>Если по ходу обучения потребуется использовать визуальные материалы, такие как компьютерные слайд-презентации, фотографии или видео, то необходимо обеспечить, чтобы информация, передаваемая таким</w:t>
      </w:r>
      <w:r w:rsidR="009E2DDD">
        <w:rPr>
          <w:rFonts w:ascii="Arial" w:hAnsi="Arial"/>
        </w:rPr>
        <w:t>и</w:t>
      </w:r>
      <w:r>
        <w:rPr>
          <w:rFonts w:ascii="Arial" w:hAnsi="Arial"/>
        </w:rPr>
        <w:t xml:space="preserve"> средствами, сопровождалась адекватным описанием в доступном формате. Например, видео клипы должны быть снабжены субтитрами, а изображения - подрисуночными подписями. </w:t>
      </w:r>
    </w:p>
    <w:p w14:paraId="0C306192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371BE885" w14:textId="77777777" w:rsidR="00FF0754" w:rsidRPr="00440993" w:rsidRDefault="00FF0754">
      <w:pPr>
        <w:pStyle w:val="ListParagraph"/>
        <w:numPr>
          <w:ilvl w:val="0"/>
          <w:numId w:val="42"/>
        </w:numPr>
        <w:spacing w:line="260" w:lineRule="exact"/>
        <w:ind w:right="22"/>
        <w:rPr>
          <w:rFonts w:ascii="Arial" w:hAnsi="Arial" w:cs="Arial"/>
        </w:rPr>
      </w:pPr>
      <w:r>
        <w:rPr>
          <w:rFonts w:ascii="Arial" w:hAnsi="Arial"/>
        </w:rPr>
        <w:t xml:space="preserve">Некоторым участникам с инвалидностью может потребоваться индивидуальная помощь. В таком случае необходимо обеспечить присутствие персонального помощника на занятиях.  Это означает, что если вы предоставляете транспорт и проживание для участников тренинга, то вам придется предусмотреть аналогичное обслуживание и для таких помощников. </w:t>
      </w:r>
    </w:p>
    <w:p w14:paraId="44B3FEEC" w14:textId="77777777" w:rsidR="00FF0754" w:rsidRPr="00440993" w:rsidRDefault="00FF0754">
      <w:pPr>
        <w:pStyle w:val="ListParagraph"/>
        <w:spacing w:line="260" w:lineRule="exact"/>
        <w:ind w:left="0" w:right="22"/>
        <w:rPr>
          <w:rFonts w:ascii="Arial" w:hAnsi="Arial" w:cs="Arial"/>
        </w:rPr>
      </w:pPr>
    </w:p>
    <w:p w14:paraId="48477DF3" w14:textId="77777777" w:rsidR="00FF0754" w:rsidRPr="00440993" w:rsidRDefault="00FF0754">
      <w:pPr>
        <w:spacing w:line="260" w:lineRule="exact"/>
        <w:ind w:right="22"/>
        <w:rPr>
          <w:rFonts w:ascii="Arial" w:hAnsi="Arial" w:cs="Arial"/>
          <w:b/>
          <w:bCs/>
          <w:color w:val="1F497D"/>
          <w:u w:val="single"/>
        </w:rPr>
      </w:pPr>
    </w:p>
    <w:sectPr w:rsidR="00FF0754" w:rsidRPr="00440993" w:rsidSect="009816E4">
      <w:headerReference w:type="default" r:id="rId18"/>
      <w:footerReference w:type="even" r:id="rId19"/>
      <w:footerReference w:type="default" r:id="rId2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0DBFA" w14:textId="77777777" w:rsidR="00114CF0" w:rsidRDefault="00114CF0">
      <w:r>
        <w:separator/>
      </w:r>
    </w:p>
  </w:endnote>
  <w:endnote w:type="continuationSeparator" w:id="0">
    <w:p w14:paraId="134A7F69" w14:textId="77777777" w:rsidR="00114CF0" w:rsidRDefault="0011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095FF" w14:textId="77777777" w:rsidR="00CD1FDB" w:rsidRDefault="00CD1FDB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F7622D" w14:textId="77777777" w:rsidR="00CD1FDB" w:rsidRDefault="00CD1FDB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3348B" w14:textId="77777777" w:rsidR="00CD1FDB" w:rsidRPr="005526DF" w:rsidRDefault="00CD1FDB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C77AD1">
      <w:rPr>
        <w:rStyle w:val="PageNumber"/>
        <w:rFonts w:ascii="Arial" w:hAnsi="Arial" w:cs="Arial"/>
        <w:noProof/>
      </w:rPr>
      <w:t>5</w:t>
    </w:r>
    <w:r w:rsidRPr="005526DF">
      <w:rPr>
        <w:rStyle w:val="PageNumber"/>
        <w:rFonts w:ascii="Arial" w:hAnsi="Arial" w:cs="Arial"/>
      </w:rPr>
      <w:fldChar w:fldCharType="end"/>
    </w:r>
  </w:p>
  <w:p w14:paraId="2943709E" w14:textId="77777777" w:rsidR="00CD1FDB" w:rsidRPr="00782A6C" w:rsidRDefault="00CD1FDB" w:rsidP="00FC5724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8ABDC" w14:textId="77777777" w:rsidR="00114CF0" w:rsidRDefault="00114CF0">
      <w:r>
        <w:separator/>
      </w:r>
    </w:p>
  </w:footnote>
  <w:footnote w:type="continuationSeparator" w:id="0">
    <w:p w14:paraId="6ADE2BF8" w14:textId="77777777" w:rsidR="00114CF0" w:rsidRDefault="00114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AB873" w14:textId="77777777" w:rsidR="00CD1FDB" w:rsidRPr="00E0544F" w:rsidRDefault="00CD1FDB" w:rsidP="00B47259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2</w:t>
    </w:r>
    <w:r>
      <w:tab/>
    </w:r>
    <w:r>
      <w:rPr>
        <w:rFonts w:ascii="Calibri" w:hAnsi="Calibri"/>
        <w:sz w:val="20"/>
      </w:rPr>
      <w:t>Конвенция о правах инвалидов: учебный курс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215F"/>
    <w:multiLevelType w:val="hybridMultilevel"/>
    <w:tmpl w:val="CFCA0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4428E"/>
    <w:multiLevelType w:val="hybridMultilevel"/>
    <w:tmpl w:val="2C6A260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452E06"/>
    <w:multiLevelType w:val="hybridMultilevel"/>
    <w:tmpl w:val="BB9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C1B59"/>
    <w:multiLevelType w:val="hybridMultilevel"/>
    <w:tmpl w:val="C9CAF7A8"/>
    <w:lvl w:ilvl="0" w:tplc="95542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C5D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CF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09D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D61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67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8D9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01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F5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B17CCD"/>
    <w:multiLevelType w:val="hybridMultilevel"/>
    <w:tmpl w:val="13620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1479E"/>
    <w:multiLevelType w:val="hybridMultilevel"/>
    <w:tmpl w:val="49D61DB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0F352029"/>
    <w:multiLevelType w:val="hybridMultilevel"/>
    <w:tmpl w:val="1E921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A84250"/>
    <w:multiLevelType w:val="hybridMultilevel"/>
    <w:tmpl w:val="5066DC8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3F59"/>
    <w:multiLevelType w:val="hybridMultilevel"/>
    <w:tmpl w:val="CEDA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FF47E9"/>
    <w:multiLevelType w:val="hybridMultilevel"/>
    <w:tmpl w:val="12267B4E"/>
    <w:lvl w:ilvl="0" w:tplc="E1121B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D4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2402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67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C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C60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E6A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ACB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C7DD8"/>
    <w:multiLevelType w:val="hybridMultilevel"/>
    <w:tmpl w:val="2A46149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60052"/>
    <w:multiLevelType w:val="hybridMultilevel"/>
    <w:tmpl w:val="286E8D1E"/>
    <w:lvl w:ilvl="0" w:tplc="608C3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406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2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69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09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E7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2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2A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2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E7B58"/>
    <w:multiLevelType w:val="hybridMultilevel"/>
    <w:tmpl w:val="61A46A1A"/>
    <w:lvl w:ilvl="0" w:tplc="C4F0E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09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AE9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AE3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B6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EDA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29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3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B3A59"/>
    <w:multiLevelType w:val="hybridMultilevel"/>
    <w:tmpl w:val="524A5BB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300C6"/>
    <w:multiLevelType w:val="hybridMultilevel"/>
    <w:tmpl w:val="C010C71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12B03"/>
    <w:multiLevelType w:val="hybridMultilevel"/>
    <w:tmpl w:val="833AC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55A89"/>
    <w:multiLevelType w:val="hybridMultilevel"/>
    <w:tmpl w:val="F6E43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87689"/>
    <w:multiLevelType w:val="hybridMultilevel"/>
    <w:tmpl w:val="8258D6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11204"/>
    <w:multiLevelType w:val="hybridMultilevel"/>
    <w:tmpl w:val="8E8AE212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6575D6"/>
    <w:multiLevelType w:val="hybridMultilevel"/>
    <w:tmpl w:val="E59AEBF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847968"/>
    <w:multiLevelType w:val="hybridMultilevel"/>
    <w:tmpl w:val="D1BA60D2"/>
    <w:lvl w:ilvl="0" w:tplc="D4A0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7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A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6C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C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4E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2A9258DF"/>
    <w:multiLevelType w:val="hybridMultilevel"/>
    <w:tmpl w:val="5E6E064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6669DD"/>
    <w:multiLevelType w:val="hybridMultilevel"/>
    <w:tmpl w:val="20FEFA98"/>
    <w:lvl w:ilvl="0" w:tplc="60FE5CD6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3" w15:restartNumberingAfterBreak="0">
    <w:nsid w:val="2EBF02F9"/>
    <w:multiLevelType w:val="hybridMultilevel"/>
    <w:tmpl w:val="5A4EC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EC495B"/>
    <w:multiLevelType w:val="hybridMultilevel"/>
    <w:tmpl w:val="7CAC4DB4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BE09FE"/>
    <w:multiLevelType w:val="hybridMultilevel"/>
    <w:tmpl w:val="F4F03682"/>
    <w:lvl w:ilvl="0" w:tplc="82EABCD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3ABB6200"/>
    <w:multiLevelType w:val="hybridMultilevel"/>
    <w:tmpl w:val="F69AFAFC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F3E66"/>
    <w:multiLevelType w:val="hybridMultilevel"/>
    <w:tmpl w:val="01CA156E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D3D4C"/>
    <w:multiLevelType w:val="hybridMultilevel"/>
    <w:tmpl w:val="8A6E1024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5D74BE"/>
    <w:multiLevelType w:val="hybridMultilevel"/>
    <w:tmpl w:val="E4F65B1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1" w15:restartNumberingAfterBreak="0">
    <w:nsid w:val="50505B07"/>
    <w:multiLevelType w:val="hybridMultilevel"/>
    <w:tmpl w:val="7A742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3C3457"/>
    <w:multiLevelType w:val="hybridMultilevel"/>
    <w:tmpl w:val="F0162974"/>
    <w:lvl w:ilvl="0" w:tplc="23D06DC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2095A5A"/>
    <w:multiLevelType w:val="hybridMultilevel"/>
    <w:tmpl w:val="13920918"/>
    <w:lvl w:ilvl="0" w:tplc="B49E857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5E5CD7"/>
    <w:multiLevelType w:val="hybridMultilevel"/>
    <w:tmpl w:val="BD54FA3E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5E6393"/>
    <w:multiLevelType w:val="hybridMultilevel"/>
    <w:tmpl w:val="A7889848"/>
    <w:lvl w:ilvl="0" w:tplc="8FDA08EA"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 w:tplc="118691C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1F4E2A"/>
    <w:multiLevelType w:val="hybridMultilevel"/>
    <w:tmpl w:val="2244FD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CB56DF"/>
    <w:multiLevelType w:val="hybridMultilevel"/>
    <w:tmpl w:val="051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76701"/>
    <w:multiLevelType w:val="hybridMultilevel"/>
    <w:tmpl w:val="DB32BE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C055C"/>
    <w:multiLevelType w:val="hybridMultilevel"/>
    <w:tmpl w:val="F022021E"/>
    <w:lvl w:ilvl="0" w:tplc="3DEE3A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191F42"/>
    <w:multiLevelType w:val="hybridMultilevel"/>
    <w:tmpl w:val="AAA8913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00C5193"/>
    <w:multiLevelType w:val="hybridMultilevel"/>
    <w:tmpl w:val="F482E3B8"/>
    <w:lvl w:ilvl="0" w:tplc="0B9CAF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45F3E94"/>
    <w:multiLevelType w:val="hybridMultilevel"/>
    <w:tmpl w:val="CB26ECFC"/>
    <w:lvl w:ilvl="0" w:tplc="201AEE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0AAA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EE1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A1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FC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E9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EA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CAD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0D5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B35F8"/>
    <w:multiLevelType w:val="hybridMultilevel"/>
    <w:tmpl w:val="756E9A28"/>
    <w:lvl w:ilvl="0" w:tplc="8E18BF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60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E7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E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E9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03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AD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AB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0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23E76"/>
    <w:multiLevelType w:val="hybridMultilevel"/>
    <w:tmpl w:val="05DE73A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E91A7F"/>
    <w:multiLevelType w:val="hybridMultilevel"/>
    <w:tmpl w:val="7A626F8A"/>
    <w:lvl w:ilvl="0" w:tplc="58E4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86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6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6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AA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ED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03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ED74618"/>
    <w:multiLevelType w:val="hybridMultilevel"/>
    <w:tmpl w:val="BC0487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7"/>
  </w:num>
  <w:num w:numId="3">
    <w:abstractNumId w:val="32"/>
  </w:num>
  <w:num w:numId="4">
    <w:abstractNumId w:val="16"/>
  </w:num>
  <w:num w:numId="5">
    <w:abstractNumId w:val="40"/>
  </w:num>
  <w:num w:numId="6">
    <w:abstractNumId w:val="43"/>
  </w:num>
  <w:num w:numId="7">
    <w:abstractNumId w:val="39"/>
  </w:num>
  <w:num w:numId="8">
    <w:abstractNumId w:val="17"/>
  </w:num>
  <w:num w:numId="9">
    <w:abstractNumId w:val="36"/>
  </w:num>
  <w:num w:numId="10">
    <w:abstractNumId w:val="31"/>
  </w:num>
  <w:num w:numId="11">
    <w:abstractNumId w:val="18"/>
  </w:num>
  <w:num w:numId="12">
    <w:abstractNumId w:val="41"/>
  </w:num>
  <w:num w:numId="13">
    <w:abstractNumId w:val="8"/>
  </w:num>
  <w:num w:numId="14">
    <w:abstractNumId w:val="3"/>
  </w:num>
  <w:num w:numId="15">
    <w:abstractNumId w:val="47"/>
  </w:num>
  <w:num w:numId="16">
    <w:abstractNumId w:val="42"/>
  </w:num>
  <w:num w:numId="17">
    <w:abstractNumId w:val="19"/>
  </w:num>
  <w:num w:numId="18">
    <w:abstractNumId w:val="10"/>
  </w:num>
  <w:num w:numId="19">
    <w:abstractNumId w:val="23"/>
  </w:num>
  <w:num w:numId="20">
    <w:abstractNumId w:val="35"/>
  </w:num>
  <w:num w:numId="21">
    <w:abstractNumId w:val="24"/>
  </w:num>
  <w:num w:numId="22">
    <w:abstractNumId w:val="7"/>
  </w:num>
  <w:num w:numId="23">
    <w:abstractNumId w:val="29"/>
  </w:num>
  <w:num w:numId="24">
    <w:abstractNumId w:val="21"/>
  </w:num>
  <w:num w:numId="25">
    <w:abstractNumId w:val="9"/>
  </w:num>
  <w:num w:numId="26">
    <w:abstractNumId w:val="6"/>
  </w:num>
  <w:num w:numId="27">
    <w:abstractNumId w:val="11"/>
  </w:num>
  <w:num w:numId="28">
    <w:abstractNumId w:val="38"/>
  </w:num>
  <w:num w:numId="29">
    <w:abstractNumId w:val="22"/>
  </w:num>
  <w:num w:numId="30">
    <w:abstractNumId w:val="46"/>
  </w:num>
  <w:num w:numId="31">
    <w:abstractNumId w:val="20"/>
  </w:num>
  <w:num w:numId="32">
    <w:abstractNumId w:val="25"/>
  </w:num>
  <w:num w:numId="33">
    <w:abstractNumId w:val="30"/>
  </w:num>
  <w:num w:numId="34">
    <w:abstractNumId w:val="2"/>
  </w:num>
  <w:num w:numId="35">
    <w:abstractNumId w:val="34"/>
  </w:num>
  <w:num w:numId="36">
    <w:abstractNumId w:val="37"/>
  </w:num>
  <w:num w:numId="37">
    <w:abstractNumId w:val="1"/>
  </w:num>
  <w:num w:numId="38">
    <w:abstractNumId w:val="33"/>
  </w:num>
  <w:num w:numId="39">
    <w:abstractNumId w:val="44"/>
  </w:num>
  <w:num w:numId="40">
    <w:abstractNumId w:val="5"/>
  </w:num>
  <w:num w:numId="41">
    <w:abstractNumId w:val="12"/>
  </w:num>
  <w:num w:numId="42">
    <w:abstractNumId w:val="28"/>
  </w:num>
  <w:num w:numId="43">
    <w:abstractNumId w:val="15"/>
  </w:num>
  <w:num w:numId="44">
    <w:abstractNumId w:val="14"/>
  </w:num>
  <w:num w:numId="45">
    <w:abstractNumId w:val="0"/>
  </w:num>
  <w:num w:numId="46">
    <w:abstractNumId w:val="4"/>
  </w:num>
  <w:num w:numId="47">
    <w:abstractNumId w:val="45"/>
  </w:num>
  <w:num w:numId="48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036F"/>
    <w:rsid w:val="00021583"/>
    <w:rsid w:val="00022250"/>
    <w:rsid w:val="0002316C"/>
    <w:rsid w:val="00024507"/>
    <w:rsid w:val="00024964"/>
    <w:rsid w:val="0002527E"/>
    <w:rsid w:val="00027351"/>
    <w:rsid w:val="00040A70"/>
    <w:rsid w:val="00070FDF"/>
    <w:rsid w:val="00081EE2"/>
    <w:rsid w:val="00084EEC"/>
    <w:rsid w:val="00086549"/>
    <w:rsid w:val="00091D33"/>
    <w:rsid w:val="00093F54"/>
    <w:rsid w:val="000A0B75"/>
    <w:rsid w:val="000A346F"/>
    <w:rsid w:val="000A780F"/>
    <w:rsid w:val="000B1483"/>
    <w:rsid w:val="000B2F24"/>
    <w:rsid w:val="000B60F4"/>
    <w:rsid w:val="000C336A"/>
    <w:rsid w:val="000C6506"/>
    <w:rsid w:val="000C6CCA"/>
    <w:rsid w:val="000C73E5"/>
    <w:rsid w:val="000D10DA"/>
    <w:rsid w:val="000D7432"/>
    <w:rsid w:val="000E22AC"/>
    <w:rsid w:val="000E3FE4"/>
    <w:rsid w:val="000F00F8"/>
    <w:rsid w:val="000F284D"/>
    <w:rsid w:val="000F3DD5"/>
    <w:rsid w:val="000F7496"/>
    <w:rsid w:val="00106050"/>
    <w:rsid w:val="0010663E"/>
    <w:rsid w:val="001072D2"/>
    <w:rsid w:val="0011200B"/>
    <w:rsid w:val="00114CF0"/>
    <w:rsid w:val="00120883"/>
    <w:rsid w:val="00125C23"/>
    <w:rsid w:val="00127CB0"/>
    <w:rsid w:val="00130DAD"/>
    <w:rsid w:val="00132B69"/>
    <w:rsid w:val="00133CA1"/>
    <w:rsid w:val="00136D98"/>
    <w:rsid w:val="0014409C"/>
    <w:rsid w:val="00153C86"/>
    <w:rsid w:val="0016135F"/>
    <w:rsid w:val="0017154B"/>
    <w:rsid w:val="001751C9"/>
    <w:rsid w:val="00182BB3"/>
    <w:rsid w:val="0018795A"/>
    <w:rsid w:val="00193191"/>
    <w:rsid w:val="0019642F"/>
    <w:rsid w:val="001A0C55"/>
    <w:rsid w:val="001B5212"/>
    <w:rsid w:val="001B7CFB"/>
    <w:rsid w:val="001C770E"/>
    <w:rsid w:val="001D2D3F"/>
    <w:rsid w:val="001D747D"/>
    <w:rsid w:val="001E709F"/>
    <w:rsid w:val="001E73C9"/>
    <w:rsid w:val="001F43FF"/>
    <w:rsid w:val="002036DC"/>
    <w:rsid w:val="002106EA"/>
    <w:rsid w:val="0021604B"/>
    <w:rsid w:val="002271E8"/>
    <w:rsid w:val="002320AB"/>
    <w:rsid w:val="00235CD0"/>
    <w:rsid w:val="00236203"/>
    <w:rsid w:val="002364CA"/>
    <w:rsid w:val="00237598"/>
    <w:rsid w:val="00240BC0"/>
    <w:rsid w:val="00241835"/>
    <w:rsid w:val="002434C8"/>
    <w:rsid w:val="00246C90"/>
    <w:rsid w:val="002556B0"/>
    <w:rsid w:val="00255E26"/>
    <w:rsid w:val="0026240D"/>
    <w:rsid w:val="00262699"/>
    <w:rsid w:val="00264897"/>
    <w:rsid w:val="002675BF"/>
    <w:rsid w:val="00270564"/>
    <w:rsid w:val="00271066"/>
    <w:rsid w:val="00282940"/>
    <w:rsid w:val="002840BC"/>
    <w:rsid w:val="00284AA6"/>
    <w:rsid w:val="00286081"/>
    <w:rsid w:val="00287A03"/>
    <w:rsid w:val="002931BB"/>
    <w:rsid w:val="00293EBC"/>
    <w:rsid w:val="002A6377"/>
    <w:rsid w:val="002A6623"/>
    <w:rsid w:val="002B0149"/>
    <w:rsid w:val="002B3196"/>
    <w:rsid w:val="002B5280"/>
    <w:rsid w:val="002B717D"/>
    <w:rsid w:val="002B7E95"/>
    <w:rsid w:val="002C2991"/>
    <w:rsid w:val="002C7E30"/>
    <w:rsid w:val="002D7F04"/>
    <w:rsid w:val="002E165F"/>
    <w:rsid w:val="002F6C94"/>
    <w:rsid w:val="002F79AD"/>
    <w:rsid w:val="00302DAD"/>
    <w:rsid w:val="0030341A"/>
    <w:rsid w:val="003113F2"/>
    <w:rsid w:val="00317326"/>
    <w:rsid w:val="00320BC1"/>
    <w:rsid w:val="00321B66"/>
    <w:rsid w:val="00322428"/>
    <w:rsid w:val="00331E9C"/>
    <w:rsid w:val="0033274D"/>
    <w:rsid w:val="00336311"/>
    <w:rsid w:val="00347CF5"/>
    <w:rsid w:val="00356C3D"/>
    <w:rsid w:val="0036253A"/>
    <w:rsid w:val="003639FD"/>
    <w:rsid w:val="003640D1"/>
    <w:rsid w:val="00367BDB"/>
    <w:rsid w:val="00373776"/>
    <w:rsid w:val="00373825"/>
    <w:rsid w:val="00375E26"/>
    <w:rsid w:val="0038376E"/>
    <w:rsid w:val="003919F5"/>
    <w:rsid w:val="00394508"/>
    <w:rsid w:val="00396869"/>
    <w:rsid w:val="003A1DA1"/>
    <w:rsid w:val="003A32AB"/>
    <w:rsid w:val="003A66DA"/>
    <w:rsid w:val="003B2611"/>
    <w:rsid w:val="003C115E"/>
    <w:rsid w:val="003C5BA5"/>
    <w:rsid w:val="003C5D69"/>
    <w:rsid w:val="003C6810"/>
    <w:rsid w:val="003D0B7F"/>
    <w:rsid w:val="003D2371"/>
    <w:rsid w:val="003D3D05"/>
    <w:rsid w:val="003D63F2"/>
    <w:rsid w:val="003D7054"/>
    <w:rsid w:val="003E39C8"/>
    <w:rsid w:val="003E482A"/>
    <w:rsid w:val="003F711E"/>
    <w:rsid w:val="003F7A4B"/>
    <w:rsid w:val="003F7DAE"/>
    <w:rsid w:val="00406A81"/>
    <w:rsid w:val="00411427"/>
    <w:rsid w:val="00411C0B"/>
    <w:rsid w:val="00413D74"/>
    <w:rsid w:val="004172A6"/>
    <w:rsid w:val="00425821"/>
    <w:rsid w:val="004332C0"/>
    <w:rsid w:val="00440993"/>
    <w:rsid w:val="00442016"/>
    <w:rsid w:val="004434FA"/>
    <w:rsid w:val="004444A2"/>
    <w:rsid w:val="0045411E"/>
    <w:rsid w:val="00454B78"/>
    <w:rsid w:val="00456245"/>
    <w:rsid w:val="004667F6"/>
    <w:rsid w:val="00467C83"/>
    <w:rsid w:val="004800D6"/>
    <w:rsid w:val="004831FD"/>
    <w:rsid w:val="00497057"/>
    <w:rsid w:val="00497C8F"/>
    <w:rsid w:val="004A6F2B"/>
    <w:rsid w:val="004B1E09"/>
    <w:rsid w:val="004C1C98"/>
    <w:rsid w:val="004C51E5"/>
    <w:rsid w:val="004C602F"/>
    <w:rsid w:val="004D1D7F"/>
    <w:rsid w:val="004D4675"/>
    <w:rsid w:val="004F006D"/>
    <w:rsid w:val="004F29E5"/>
    <w:rsid w:val="004F418E"/>
    <w:rsid w:val="004F542D"/>
    <w:rsid w:val="005007D7"/>
    <w:rsid w:val="00504BD1"/>
    <w:rsid w:val="005148F4"/>
    <w:rsid w:val="005177F2"/>
    <w:rsid w:val="005216CB"/>
    <w:rsid w:val="005273F8"/>
    <w:rsid w:val="00531E04"/>
    <w:rsid w:val="0053324C"/>
    <w:rsid w:val="00534E2B"/>
    <w:rsid w:val="00551C9A"/>
    <w:rsid w:val="005526DF"/>
    <w:rsid w:val="005529C6"/>
    <w:rsid w:val="00554A04"/>
    <w:rsid w:val="005657E4"/>
    <w:rsid w:val="005667D7"/>
    <w:rsid w:val="00566DCE"/>
    <w:rsid w:val="00571B53"/>
    <w:rsid w:val="0057291B"/>
    <w:rsid w:val="00581A87"/>
    <w:rsid w:val="00584E1D"/>
    <w:rsid w:val="00584E77"/>
    <w:rsid w:val="005910DB"/>
    <w:rsid w:val="005916C5"/>
    <w:rsid w:val="0059198E"/>
    <w:rsid w:val="00592C90"/>
    <w:rsid w:val="005955B2"/>
    <w:rsid w:val="005A0C83"/>
    <w:rsid w:val="005A128C"/>
    <w:rsid w:val="005A36CF"/>
    <w:rsid w:val="005A42AE"/>
    <w:rsid w:val="005A7521"/>
    <w:rsid w:val="005B59D7"/>
    <w:rsid w:val="005C2832"/>
    <w:rsid w:val="005C2D50"/>
    <w:rsid w:val="005C332F"/>
    <w:rsid w:val="005C6894"/>
    <w:rsid w:val="005C6BAA"/>
    <w:rsid w:val="005C6BF9"/>
    <w:rsid w:val="005D0B1A"/>
    <w:rsid w:val="005D0F68"/>
    <w:rsid w:val="005D2A48"/>
    <w:rsid w:val="005D6F6A"/>
    <w:rsid w:val="005D7FEB"/>
    <w:rsid w:val="005E4D94"/>
    <w:rsid w:val="005E6206"/>
    <w:rsid w:val="006126DC"/>
    <w:rsid w:val="00621A6C"/>
    <w:rsid w:val="00621EC8"/>
    <w:rsid w:val="00623EA1"/>
    <w:rsid w:val="00627DDC"/>
    <w:rsid w:val="006311C2"/>
    <w:rsid w:val="0063494E"/>
    <w:rsid w:val="00642E23"/>
    <w:rsid w:val="006432C5"/>
    <w:rsid w:val="00645DB8"/>
    <w:rsid w:val="00646A99"/>
    <w:rsid w:val="00646F24"/>
    <w:rsid w:val="00647373"/>
    <w:rsid w:val="00654223"/>
    <w:rsid w:val="00667BFF"/>
    <w:rsid w:val="006734F5"/>
    <w:rsid w:val="00674EDF"/>
    <w:rsid w:val="00682D45"/>
    <w:rsid w:val="0069180E"/>
    <w:rsid w:val="006929CF"/>
    <w:rsid w:val="006A5012"/>
    <w:rsid w:val="006A62ED"/>
    <w:rsid w:val="006C12FD"/>
    <w:rsid w:val="006C284E"/>
    <w:rsid w:val="006C2925"/>
    <w:rsid w:val="006D0227"/>
    <w:rsid w:val="006D0414"/>
    <w:rsid w:val="006D1CC6"/>
    <w:rsid w:val="006D6AA8"/>
    <w:rsid w:val="006D7AB7"/>
    <w:rsid w:val="006E28BB"/>
    <w:rsid w:val="006E46F0"/>
    <w:rsid w:val="006E5F25"/>
    <w:rsid w:val="006F2AFB"/>
    <w:rsid w:val="006F5161"/>
    <w:rsid w:val="006F5AEE"/>
    <w:rsid w:val="00700658"/>
    <w:rsid w:val="007039CF"/>
    <w:rsid w:val="00704CCD"/>
    <w:rsid w:val="007059B8"/>
    <w:rsid w:val="00713354"/>
    <w:rsid w:val="00714E6D"/>
    <w:rsid w:val="00722703"/>
    <w:rsid w:val="00726D44"/>
    <w:rsid w:val="00727F40"/>
    <w:rsid w:val="00741CF2"/>
    <w:rsid w:val="007448F1"/>
    <w:rsid w:val="00750BF8"/>
    <w:rsid w:val="007567B4"/>
    <w:rsid w:val="00763246"/>
    <w:rsid w:val="00763BDB"/>
    <w:rsid w:val="00782A6C"/>
    <w:rsid w:val="00783106"/>
    <w:rsid w:val="00792C8F"/>
    <w:rsid w:val="007A6F20"/>
    <w:rsid w:val="007B09A6"/>
    <w:rsid w:val="007B472D"/>
    <w:rsid w:val="007C01BD"/>
    <w:rsid w:val="007C26A8"/>
    <w:rsid w:val="007D3D37"/>
    <w:rsid w:val="007E0E18"/>
    <w:rsid w:val="007E16C9"/>
    <w:rsid w:val="007E6059"/>
    <w:rsid w:val="007F05EE"/>
    <w:rsid w:val="007F1AD9"/>
    <w:rsid w:val="007F4CEF"/>
    <w:rsid w:val="00803651"/>
    <w:rsid w:val="008039AF"/>
    <w:rsid w:val="00805916"/>
    <w:rsid w:val="00805D92"/>
    <w:rsid w:val="008064CC"/>
    <w:rsid w:val="00822E0A"/>
    <w:rsid w:val="00831020"/>
    <w:rsid w:val="00837961"/>
    <w:rsid w:val="008529E3"/>
    <w:rsid w:val="00853B7C"/>
    <w:rsid w:val="008561DC"/>
    <w:rsid w:val="00857E78"/>
    <w:rsid w:val="008647E1"/>
    <w:rsid w:val="0086691A"/>
    <w:rsid w:val="0088150F"/>
    <w:rsid w:val="008916BB"/>
    <w:rsid w:val="00892F23"/>
    <w:rsid w:val="00895B6A"/>
    <w:rsid w:val="00896AA9"/>
    <w:rsid w:val="008A3E30"/>
    <w:rsid w:val="008B7C96"/>
    <w:rsid w:val="008C0A62"/>
    <w:rsid w:val="008C15AB"/>
    <w:rsid w:val="008C15BB"/>
    <w:rsid w:val="008C6CE1"/>
    <w:rsid w:val="008D0133"/>
    <w:rsid w:val="008D4ECB"/>
    <w:rsid w:val="008D576C"/>
    <w:rsid w:val="008D6147"/>
    <w:rsid w:val="008E3B6C"/>
    <w:rsid w:val="008E5CA4"/>
    <w:rsid w:val="008E6CE0"/>
    <w:rsid w:val="008E76E9"/>
    <w:rsid w:val="008F52B6"/>
    <w:rsid w:val="00904F93"/>
    <w:rsid w:val="00905B19"/>
    <w:rsid w:val="00915897"/>
    <w:rsid w:val="00927197"/>
    <w:rsid w:val="00934FF9"/>
    <w:rsid w:val="009351FA"/>
    <w:rsid w:val="0093692E"/>
    <w:rsid w:val="0093718C"/>
    <w:rsid w:val="00943FCA"/>
    <w:rsid w:val="00944352"/>
    <w:rsid w:val="009554D0"/>
    <w:rsid w:val="00957CF4"/>
    <w:rsid w:val="00960456"/>
    <w:rsid w:val="009635C8"/>
    <w:rsid w:val="009710E2"/>
    <w:rsid w:val="00972139"/>
    <w:rsid w:val="009727B3"/>
    <w:rsid w:val="009816E4"/>
    <w:rsid w:val="00981CB0"/>
    <w:rsid w:val="00982442"/>
    <w:rsid w:val="00991846"/>
    <w:rsid w:val="009A0525"/>
    <w:rsid w:val="009A4F73"/>
    <w:rsid w:val="009B0017"/>
    <w:rsid w:val="009B0B28"/>
    <w:rsid w:val="009B3D1F"/>
    <w:rsid w:val="009C3560"/>
    <w:rsid w:val="009C4239"/>
    <w:rsid w:val="009C4E47"/>
    <w:rsid w:val="009D1DBD"/>
    <w:rsid w:val="009D4A98"/>
    <w:rsid w:val="009E14E0"/>
    <w:rsid w:val="009E2DDD"/>
    <w:rsid w:val="009E2EA1"/>
    <w:rsid w:val="009E5328"/>
    <w:rsid w:val="009F3F6C"/>
    <w:rsid w:val="00A020D4"/>
    <w:rsid w:val="00A0418A"/>
    <w:rsid w:val="00A06247"/>
    <w:rsid w:val="00A13AF6"/>
    <w:rsid w:val="00A21AF5"/>
    <w:rsid w:val="00A2229E"/>
    <w:rsid w:val="00A22E8C"/>
    <w:rsid w:val="00A311B3"/>
    <w:rsid w:val="00A33E94"/>
    <w:rsid w:val="00A35182"/>
    <w:rsid w:val="00A3680A"/>
    <w:rsid w:val="00A4634B"/>
    <w:rsid w:val="00A536E8"/>
    <w:rsid w:val="00A54448"/>
    <w:rsid w:val="00A65668"/>
    <w:rsid w:val="00A66CD5"/>
    <w:rsid w:val="00A70E54"/>
    <w:rsid w:val="00A725FD"/>
    <w:rsid w:val="00A81F4C"/>
    <w:rsid w:val="00A86F24"/>
    <w:rsid w:val="00A9365A"/>
    <w:rsid w:val="00A94E05"/>
    <w:rsid w:val="00A96F4A"/>
    <w:rsid w:val="00AA0EA0"/>
    <w:rsid w:val="00AA1C38"/>
    <w:rsid w:val="00AA3C49"/>
    <w:rsid w:val="00AB7EDF"/>
    <w:rsid w:val="00AC0645"/>
    <w:rsid w:val="00AC109B"/>
    <w:rsid w:val="00AD21CE"/>
    <w:rsid w:val="00AE16A7"/>
    <w:rsid w:val="00AF7EE8"/>
    <w:rsid w:val="00B03B76"/>
    <w:rsid w:val="00B100F9"/>
    <w:rsid w:val="00B14667"/>
    <w:rsid w:val="00B2519E"/>
    <w:rsid w:val="00B26921"/>
    <w:rsid w:val="00B26DE6"/>
    <w:rsid w:val="00B3164F"/>
    <w:rsid w:val="00B31B9D"/>
    <w:rsid w:val="00B31BF0"/>
    <w:rsid w:val="00B335FB"/>
    <w:rsid w:val="00B47259"/>
    <w:rsid w:val="00B540C1"/>
    <w:rsid w:val="00B66A8E"/>
    <w:rsid w:val="00B75AF3"/>
    <w:rsid w:val="00B77FDE"/>
    <w:rsid w:val="00B8235E"/>
    <w:rsid w:val="00B82C11"/>
    <w:rsid w:val="00B8346E"/>
    <w:rsid w:val="00B86B9F"/>
    <w:rsid w:val="00B871FF"/>
    <w:rsid w:val="00B96A3A"/>
    <w:rsid w:val="00BA2624"/>
    <w:rsid w:val="00BA40B6"/>
    <w:rsid w:val="00BB130F"/>
    <w:rsid w:val="00BB4FEE"/>
    <w:rsid w:val="00BB54C3"/>
    <w:rsid w:val="00BC13FF"/>
    <w:rsid w:val="00BC3727"/>
    <w:rsid w:val="00BC7C84"/>
    <w:rsid w:val="00BD2E52"/>
    <w:rsid w:val="00BD58FB"/>
    <w:rsid w:val="00BD65CB"/>
    <w:rsid w:val="00BD7051"/>
    <w:rsid w:val="00BE087F"/>
    <w:rsid w:val="00BE2E54"/>
    <w:rsid w:val="00BF1F85"/>
    <w:rsid w:val="00BF3312"/>
    <w:rsid w:val="00BF350E"/>
    <w:rsid w:val="00C00200"/>
    <w:rsid w:val="00C003C9"/>
    <w:rsid w:val="00C1150C"/>
    <w:rsid w:val="00C17DCE"/>
    <w:rsid w:val="00C203FB"/>
    <w:rsid w:val="00C25371"/>
    <w:rsid w:val="00C35173"/>
    <w:rsid w:val="00C3677B"/>
    <w:rsid w:val="00C47CB1"/>
    <w:rsid w:val="00C5099C"/>
    <w:rsid w:val="00C56DA3"/>
    <w:rsid w:val="00C57337"/>
    <w:rsid w:val="00C70A69"/>
    <w:rsid w:val="00C72EFA"/>
    <w:rsid w:val="00C77AD1"/>
    <w:rsid w:val="00C82F70"/>
    <w:rsid w:val="00CB1829"/>
    <w:rsid w:val="00CB2E71"/>
    <w:rsid w:val="00CB36B4"/>
    <w:rsid w:val="00CB4552"/>
    <w:rsid w:val="00CB5C41"/>
    <w:rsid w:val="00CC1343"/>
    <w:rsid w:val="00CC353E"/>
    <w:rsid w:val="00CC53B0"/>
    <w:rsid w:val="00CD1FDB"/>
    <w:rsid w:val="00CD4264"/>
    <w:rsid w:val="00CD5393"/>
    <w:rsid w:val="00CE1253"/>
    <w:rsid w:val="00CE2AD5"/>
    <w:rsid w:val="00CE3DAA"/>
    <w:rsid w:val="00CE4DF4"/>
    <w:rsid w:val="00CE5C1E"/>
    <w:rsid w:val="00CF1DE1"/>
    <w:rsid w:val="00D007FC"/>
    <w:rsid w:val="00D10B30"/>
    <w:rsid w:val="00D1326F"/>
    <w:rsid w:val="00D14959"/>
    <w:rsid w:val="00D15EA9"/>
    <w:rsid w:val="00D1675C"/>
    <w:rsid w:val="00D3045C"/>
    <w:rsid w:val="00D3132D"/>
    <w:rsid w:val="00D35A55"/>
    <w:rsid w:val="00D372CD"/>
    <w:rsid w:val="00D47027"/>
    <w:rsid w:val="00D557A8"/>
    <w:rsid w:val="00D6510B"/>
    <w:rsid w:val="00D651C7"/>
    <w:rsid w:val="00D760B7"/>
    <w:rsid w:val="00D80C4F"/>
    <w:rsid w:val="00D83988"/>
    <w:rsid w:val="00DB6F88"/>
    <w:rsid w:val="00DC7C6E"/>
    <w:rsid w:val="00DC7CA9"/>
    <w:rsid w:val="00DD0418"/>
    <w:rsid w:val="00DD5063"/>
    <w:rsid w:val="00DE3B88"/>
    <w:rsid w:val="00DE47CD"/>
    <w:rsid w:val="00DE4C9F"/>
    <w:rsid w:val="00DF39A9"/>
    <w:rsid w:val="00E02926"/>
    <w:rsid w:val="00E03E5C"/>
    <w:rsid w:val="00E0544F"/>
    <w:rsid w:val="00E10545"/>
    <w:rsid w:val="00E12996"/>
    <w:rsid w:val="00E158DC"/>
    <w:rsid w:val="00E168EF"/>
    <w:rsid w:val="00E23509"/>
    <w:rsid w:val="00E24708"/>
    <w:rsid w:val="00E25694"/>
    <w:rsid w:val="00E32729"/>
    <w:rsid w:val="00E32E85"/>
    <w:rsid w:val="00E374E3"/>
    <w:rsid w:val="00E534E4"/>
    <w:rsid w:val="00E5476A"/>
    <w:rsid w:val="00E55127"/>
    <w:rsid w:val="00E577A7"/>
    <w:rsid w:val="00E6203D"/>
    <w:rsid w:val="00E62E69"/>
    <w:rsid w:val="00E652AC"/>
    <w:rsid w:val="00E675C3"/>
    <w:rsid w:val="00E70764"/>
    <w:rsid w:val="00E855AD"/>
    <w:rsid w:val="00E928F7"/>
    <w:rsid w:val="00E977AD"/>
    <w:rsid w:val="00EA7491"/>
    <w:rsid w:val="00EB36D8"/>
    <w:rsid w:val="00EB3A82"/>
    <w:rsid w:val="00EB3AC5"/>
    <w:rsid w:val="00EB41B8"/>
    <w:rsid w:val="00ED677E"/>
    <w:rsid w:val="00EF223C"/>
    <w:rsid w:val="00EF3341"/>
    <w:rsid w:val="00F00015"/>
    <w:rsid w:val="00F03B06"/>
    <w:rsid w:val="00F0530B"/>
    <w:rsid w:val="00F15EB1"/>
    <w:rsid w:val="00F20A86"/>
    <w:rsid w:val="00F22630"/>
    <w:rsid w:val="00F247EB"/>
    <w:rsid w:val="00F327BB"/>
    <w:rsid w:val="00F416E9"/>
    <w:rsid w:val="00F42A27"/>
    <w:rsid w:val="00F43106"/>
    <w:rsid w:val="00F43BB3"/>
    <w:rsid w:val="00F44D70"/>
    <w:rsid w:val="00F52C06"/>
    <w:rsid w:val="00F543D4"/>
    <w:rsid w:val="00F65595"/>
    <w:rsid w:val="00F65971"/>
    <w:rsid w:val="00F67CFE"/>
    <w:rsid w:val="00F73A7E"/>
    <w:rsid w:val="00F75230"/>
    <w:rsid w:val="00F80523"/>
    <w:rsid w:val="00F812E6"/>
    <w:rsid w:val="00F83177"/>
    <w:rsid w:val="00F87890"/>
    <w:rsid w:val="00F9044A"/>
    <w:rsid w:val="00F908EF"/>
    <w:rsid w:val="00F94EAA"/>
    <w:rsid w:val="00F950A8"/>
    <w:rsid w:val="00F95227"/>
    <w:rsid w:val="00F96CB5"/>
    <w:rsid w:val="00FA0902"/>
    <w:rsid w:val="00FA1390"/>
    <w:rsid w:val="00FA16EC"/>
    <w:rsid w:val="00FA1907"/>
    <w:rsid w:val="00FA26C8"/>
    <w:rsid w:val="00FA2B5F"/>
    <w:rsid w:val="00FC5724"/>
    <w:rsid w:val="00FC77D9"/>
    <w:rsid w:val="00FD5840"/>
    <w:rsid w:val="00FD63A9"/>
    <w:rsid w:val="00FD6DE4"/>
    <w:rsid w:val="00FD7D16"/>
    <w:rsid w:val="00FF0754"/>
    <w:rsid w:val="00FF0BC8"/>
    <w:rsid w:val="00FF1883"/>
    <w:rsid w:val="00FF2018"/>
    <w:rsid w:val="00FF4689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15C111"/>
  <w15:docId w15:val="{0EC60781-99E3-47E6-9737-29FF8DE9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B0B28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9B0B28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Hyperlink">
    <w:name w:val="Hyperlink"/>
    <w:uiPriority w:val="99"/>
    <w:rsid w:val="009816E4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D6D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DE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D6DE4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D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D6DE4"/>
    <w:rPr>
      <w:b/>
      <w:bCs/>
      <w:sz w:val="20"/>
      <w:szCs w:val="20"/>
      <w:lang w:eastAsia="ru-RU"/>
    </w:rPr>
  </w:style>
  <w:style w:type="paragraph" w:styleId="Revision">
    <w:name w:val="Revision"/>
    <w:hidden/>
    <w:uiPriority w:val="99"/>
    <w:semiHidden/>
    <w:rsid w:val="00B14667"/>
    <w:rPr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93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3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93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6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7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3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9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3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7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93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93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57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573115-F67B-4203-9995-51E2822280D3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CA575FC-A57B-47C4-B503-CCA47A166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1728A-41CF-4B20-8E36-9B0465180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1813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/>
  <LinksUpToDate>false</LinksUpToDate>
  <CharactersWithSpaces>11763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Janina Arsenjeva</cp:lastModifiedBy>
  <cp:revision>2</cp:revision>
  <cp:lastPrinted>2012-08-17T08:25:00Z</cp:lastPrinted>
  <dcterms:created xsi:type="dcterms:W3CDTF">2015-09-29T14:42:00Z</dcterms:created>
  <dcterms:modified xsi:type="dcterms:W3CDTF">2015-09-29T14:42:00Z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